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A43CA4" w14:textId="77777777" w:rsidR="009920A0" w:rsidRDefault="00C93329">
      <w:pPr>
        <w:pStyle w:val="TextBody"/>
        <w:rPr>
          <w:rFonts w:ascii="URWPalladioL" w:hAnsi="URWPalladioL" w:hint="eastAsia"/>
        </w:rPr>
      </w:pPr>
      <w:r>
        <w:rPr>
          <w:rFonts w:ascii="URWPalladioL" w:hAnsi="URWPalladioL"/>
          <w:b/>
        </w:rPr>
        <w:t xml:space="preserve">PI NAME: </w:t>
      </w:r>
      <w:proofErr w:type="spellStart"/>
      <w:r>
        <w:rPr>
          <w:rFonts w:ascii="URWPalladioL" w:hAnsi="URWPalladioL"/>
        </w:rPr>
        <w:t>Asantha</w:t>
      </w:r>
      <w:proofErr w:type="spellEnd"/>
      <w:r>
        <w:rPr>
          <w:rFonts w:ascii="URWPalladioL" w:hAnsi="URWPalladioL"/>
        </w:rPr>
        <w:t xml:space="preserve"> </w:t>
      </w:r>
      <w:proofErr w:type="spellStart"/>
      <w:r>
        <w:rPr>
          <w:rFonts w:ascii="URWPalladioL" w:hAnsi="URWPalladioL"/>
        </w:rPr>
        <w:t>Cooray</w:t>
      </w:r>
      <w:proofErr w:type="spellEnd"/>
      <w:r>
        <w:rPr>
          <w:rFonts w:ascii="URWPalladioL" w:hAnsi="URWPalladioL"/>
        </w:rPr>
        <w:t xml:space="preserve"> </w:t>
      </w:r>
    </w:p>
    <w:p w14:paraId="29B718D3" w14:textId="77777777" w:rsidR="009920A0" w:rsidRDefault="00C93329">
      <w:pPr>
        <w:pStyle w:val="TextBody"/>
        <w:rPr>
          <w:rFonts w:ascii="URWPalladioL" w:hAnsi="URWPalladioL" w:hint="eastAsia"/>
        </w:rPr>
      </w:pPr>
      <w:r>
        <w:rPr>
          <w:rFonts w:ascii="URWPalladioL" w:hAnsi="URWPalladioL"/>
          <w:b/>
        </w:rPr>
        <w:t xml:space="preserve">Science Education Title: </w:t>
      </w:r>
      <w:r>
        <w:rPr>
          <w:rFonts w:ascii="URWPalladioL" w:hAnsi="URWPalladioL"/>
        </w:rPr>
        <w:t>Angular Momentum</w:t>
      </w:r>
    </w:p>
    <w:p w14:paraId="704027CC" w14:textId="77777777" w:rsidR="009920A0" w:rsidRDefault="00C93329">
      <w:pPr>
        <w:pStyle w:val="TextBody"/>
        <w:rPr>
          <w:rFonts w:ascii="URWPalladioL" w:hAnsi="URWPalladioL" w:hint="eastAsia"/>
        </w:rPr>
      </w:pPr>
      <w:r>
        <w:rPr>
          <w:rFonts w:ascii="URWPalladioL" w:hAnsi="URWPalladioL"/>
          <w:b/>
        </w:rPr>
        <w:t xml:space="preserve">Overview: </w:t>
      </w:r>
      <w:r>
        <w:rPr>
          <w:rFonts w:ascii="URWPalladioL" w:hAnsi="URWPalladioL"/>
        </w:rPr>
        <w:t>Angular momentum is defined as the product of the moment of inertia of an object and the angular velocity of the object. Like its linear analog</w:t>
      </w:r>
      <w:ins w:id="0" w:author="Aaron Kolski-Andreaco" w:date="2016-08-25T11:14:00Z">
        <w:r>
          <w:rPr>
            <w:rFonts w:ascii="URWPalladioL" w:hAnsi="URWPalladioL"/>
          </w:rPr>
          <w:t>,</w:t>
        </w:r>
      </w:ins>
      <w:r>
        <w:rPr>
          <w:rFonts w:ascii="URWPalladioL" w:hAnsi="URWPalladioL"/>
        </w:rPr>
        <w:t xml:space="preserve"> angular momentum is conserved, meaning that the total angular momentum of a system will not change if there </w:t>
      </w:r>
      <w:proofErr w:type="gramStart"/>
      <w:r>
        <w:rPr>
          <w:rFonts w:ascii="URWPalladioL" w:hAnsi="URWPalladioL"/>
        </w:rPr>
        <w:t>are no external torques</w:t>
      </w:r>
      <w:proofErr w:type="gramEnd"/>
      <w:r>
        <w:rPr>
          <w:rFonts w:ascii="URWPalladioL" w:hAnsi="URWPalladioL"/>
        </w:rPr>
        <w:t xml:space="preserve"> on the system. A torque is the rotational equivalent of a force. </w:t>
      </w:r>
    </w:p>
    <w:p w14:paraId="6843B272" w14:textId="77777777" w:rsidR="009920A0" w:rsidRDefault="00C93329">
      <w:pPr>
        <w:pStyle w:val="TextBody"/>
        <w:rPr>
          <w:rFonts w:ascii="URWPalladioL" w:hAnsi="URWPalladioL" w:hint="eastAsia"/>
        </w:rPr>
      </w:pPr>
      <w:del w:id="1" w:author="Unknown Author" w:date="2016-08-29T10:33:00Z">
        <w:r>
          <w:rPr>
            <w:rFonts w:ascii="URWPalladioL" w:hAnsi="URWPalladioL"/>
          </w:rPr>
          <w:delText xml:space="preserve"> </w:delText>
        </w:r>
      </w:del>
      <w:ins w:id="2" w:author="Unknown Author" w:date="2016-08-29T10:33:00Z">
        <w:r>
          <w:rPr>
            <w:rFonts w:ascii="URWPalladioL" w:hAnsi="URWPalladioL"/>
          </w:rPr>
          <w:t>The fact that it is a conserved makes angular momentum a</w:t>
        </w:r>
        <w:r>
          <w:rPr>
            <w:rFonts w:ascii="URWPalladioL" w:hAnsi="URWPalladioL"/>
          </w:rPr>
          <w:t xml:space="preserve">n important quantity in physics. </w:t>
        </w:r>
      </w:ins>
      <w:ins w:id="3" w:author="Unknown Author" w:date="2016-08-29T12:38:00Z">
        <w:r>
          <w:rPr>
            <w:rFonts w:ascii="URWPalladioL" w:hAnsi="URWPalladioL"/>
          </w:rPr>
          <w:t>If the net torque on a system is zero the final angular momentum will equal the initial angu</w:t>
        </w:r>
      </w:ins>
      <w:ins w:id="4" w:author="Unknown Author" w:date="2016-08-29T12:39:00Z">
        <w:r>
          <w:rPr>
            <w:rFonts w:ascii="URWPalladioL" w:hAnsi="URWPalladioL"/>
          </w:rPr>
          <w:t>lar momentum which is very helpful for understanding rotational dynamics as well as solving rotation problems.</w:t>
        </w:r>
      </w:ins>
    </w:p>
    <w:p w14:paraId="0821AAA4" w14:textId="77777777" w:rsidR="009920A0" w:rsidRDefault="00C93329">
      <w:pPr>
        <w:pStyle w:val="TextBody"/>
        <w:rPr>
          <w:rFonts w:ascii="URWPalladioL" w:hAnsi="URWPalladioL" w:hint="eastAsia"/>
        </w:rPr>
      </w:pPr>
      <w:del w:id="5" w:author="Aaron Kolski-Andreaco" w:date="2016-08-29T16:35:00Z">
        <w:r w:rsidDel="005276A0">
          <w:rPr>
            <w:rFonts w:ascii="URWPalladioL" w:hAnsi="URWPalladioL"/>
            <w:b/>
          </w:rPr>
          <w:delText xml:space="preserve"> </w:delText>
        </w:r>
      </w:del>
      <w:r>
        <w:rPr>
          <w:rFonts w:ascii="URWPalladioL" w:hAnsi="URWPalladioL"/>
        </w:rPr>
        <w:t>The goal of this ex</w:t>
      </w:r>
      <w:r>
        <w:rPr>
          <w:rFonts w:ascii="URWPalladioL" w:hAnsi="URWPalladioL"/>
        </w:rPr>
        <w:t>periment will be to measure the angular momentum of a rotating rod and use the fact that angular momentum is conserved to explain two rotational demonstrations.</w:t>
      </w:r>
    </w:p>
    <w:p w14:paraId="0E9C0649" w14:textId="77777777" w:rsidR="009920A0" w:rsidRDefault="00C93329">
      <w:pPr>
        <w:pStyle w:val="TextBody"/>
        <w:rPr>
          <w:rFonts w:ascii="URWPalladioL" w:hAnsi="URWPalladioL" w:hint="eastAsia"/>
        </w:rPr>
      </w:pPr>
      <w:r>
        <w:rPr>
          <w:rFonts w:ascii="URWPalladioL" w:hAnsi="URWPalladioL"/>
          <w:b/>
        </w:rPr>
        <w:t xml:space="preserve">Principles of Angular Momentum: </w:t>
      </w:r>
      <w:r>
        <w:rPr>
          <w:rFonts w:ascii="URWPalladioL" w:hAnsi="URWPalladioL"/>
        </w:rPr>
        <w:t>Angular momentum can be written as:</w:t>
      </w:r>
    </w:p>
    <w:p w14:paraId="12A9D48C" w14:textId="77777777" w:rsidR="009920A0" w:rsidRDefault="00C93329">
      <w:pPr>
        <w:pStyle w:val="TextBody"/>
        <w:jc w:val="center"/>
        <w:rPr>
          <w:rFonts w:ascii="URWPalladioL" w:hAnsi="URWPalladioL" w:hint="eastAsia"/>
        </w:rPr>
      </w:pPr>
      <m:oMath>
        <m:acc>
          <m:accPr>
            <m:chr m:val="⃗"/>
            <m:ctrlPr>
              <w:rPr>
                <w:rFonts w:ascii="Cambria Math" w:hAnsi="Cambria Math"/>
              </w:rPr>
            </m:ctrlPr>
          </m:accPr>
          <m:e>
            <m:r>
              <w:rPr>
                <w:rFonts w:ascii="Cambria Math" w:hAnsi="Cambria Math"/>
              </w:rPr>
              <m:t>L</m:t>
            </m:r>
          </m:e>
        </m:acc>
        <m:r>
          <w:rPr>
            <w:rFonts w:ascii="Cambria Math" w:hAnsi="Cambria Math"/>
          </w:rPr>
          <m:t>=</m:t>
        </m:r>
        <m:r>
          <w:rPr>
            <w:rFonts w:ascii="Cambria Math" w:hAnsi="Cambria Math"/>
          </w:rPr>
          <m:t>Ix</m:t>
        </m:r>
        <m:acc>
          <m:accPr>
            <m:chr m:val="⃗"/>
            <m:ctrlPr>
              <w:rPr>
                <w:rFonts w:ascii="Cambria Math" w:hAnsi="Cambria Math"/>
              </w:rPr>
            </m:ctrlPr>
          </m:accPr>
          <m:e>
            <m:r>
              <w:rPr>
                <w:rFonts w:ascii="Cambria Math" w:hAnsi="Cambria Math"/>
              </w:rPr>
              <m:t>ω</m:t>
            </m:r>
          </m:e>
        </m:acc>
      </m:oMath>
      <w:r>
        <w:rPr>
          <w:rFonts w:ascii="URWPalladioL" w:hAnsi="URWPalladioL"/>
        </w:rPr>
        <w:t>(Equation 1)</w:t>
      </w:r>
    </w:p>
    <w:p w14:paraId="184BB0EA" w14:textId="77777777" w:rsidR="009920A0" w:rsidRDefault="00C93329">
      <w:pPr>
        <w:pStyle w:val="TextBody"/>
        <w:rPr>
          <w:rFonts w:ascii="URWPalladioL" w:hAnsi="URWPalladioL" w:hint="eastAsia"/>
        </w:rPr>
      </w:pPr>
      <w:proofErr w:type="gramStart"/>
      <w:r>
        <w:rPr>
          <w:rFonts w:ascii="URWPalladioL" w:hAnsi="URWPalladioL"/>
        </w:rPr>
        <w:t>where</w:t>
      </w:r>
      <m:oMath>
        <m:r>
          <w:rPr>
            <w:rFonts w:ascii="Cambria Math" w:hAnsi="Cambria Math"/>
          </w:rPr>
          <m:t>I</m:t>
        </m:r>
      </m:oMath>
      <w:proofErr w:type="gramEnd"/>
      <w:r>
        <w:rPr>
          <w:rFonts w:ascii="URWPalladioL" w:hAnsi="URWPalladioL"/>
        </w:rPr>
        <w:t xml:space="preserve"> is </w:t>
      </w:r>
      <w:commentRangeStart w:id="6"/>
      <w:r>
        <w:rPr>
          <w:rFonts w:ascii="URWPalladioL" w:hAnsi="URWPalladioL"/>
        </w:rPr>
        <w:t xml:space="preserve">the moment of inertia </w:t>
      </w:r>
      <w:commentRangeEnd w:id="6"/>
      <w:r>
        <w:rPr>
          <w:rFonts w:ascii="URWPalladioL" w:hAnsi="URWPalladioL"/>
        </w:rPr>
        <w:commentReference w:id="6"/>
      </w:r>
      <w:r>
        <w:rPr>
          <w:rFonts w:ascii="URWPalladioL" w:hAnsi="URWPalladioL"/>
        </w:rPr>
        <w:t>and</w:t>
      </w:r>
      <m:oMath>
        <m:acc>
          <m:accPr>
            <m:chr m:val="⃗"/>
            <m:ctrlPr>
              <w:rPr>
                <w:rFonts w:ascii="Cambria Math" w:hAnsi="Cambria Math"/>
              </w:rPr>
            </m:ctrlPr>
          </m:accPr>
          <m:e>
            <m:r>
              <w:rPr>
                <w:rFonts w:ascii="Cambria Math" w:hAnsi="Cambria Math"/>
              </w:rPr>
              <m:t>ω</m:t>
            </m:r>
          </m:e>
        </m:acc>
      </m:oMath>
      <w:r>
        <w:rPr>
          <w:rFonts w:ascii="URWPalladioL" w:hAnsi="URWPalladioL"/>
        </w:rPr>
        <w:t>is the angular velocity.</w:t>
      </w:r>
      <w:ins w:id="7" w:author="Unknown Author" w:date="2016-08-29T10:31:00Z">
        <w:r>
          <w:rPr>
            <w:rFonts w:ascii="URWPalladioL" w:hAnsi="URWPalladioL"/>
          </w:rPr>
          <w:t xml:space="preserve"> </w:t>
        </w:r>
        <w:r>
          <w:rPr>
            <w:rFonts w:ascii="URWPalladioL" w:hAnsi="URWPalladioL"/>
          </w:rPr>
          <w:t>The moment of inertia is the rotational analog of mass for linear motion. It is related to the mass distribution of a rotating object and the axis of rotation. The larger the moment of inertia th</w:t>
        </w:r>
        <w:r>
          <w:rPr>
            <w:rFonts w:ascii="URWPalladioL" w:hAnsi="URWPalladioL"/>
          </w:rPr>
          <w:t xml:space="preserve">e more torque is needed to cause an angular acceleration on an object. </w:t>
        </w:r>
      </w:ins>
      <w:del w:id="8" w:author="Unknown Author" w:date="2016-08-29T10:31:00Z">
        <w:r>
          <w:rPr>
            <w:rFonts w:ascii="URWPalladioL" w:hAnsi="URWPalladioL"/>
          </w:rPr>
          <w:delText xml:space="preserve"> </w:delText>
        </w:r>
      </w:del>
      <w:r>
        <w:rPr>
          <w:rFonts w:ascii="URWPalladioL" w:hAnsi="URWPalladioL"/>
        </w:rPr>
        <w:t>To determine the direction of angular momentum the right hand rule is employed. The fingers of the right hand curl in the direction of rotation and when the thumb is extended it then p</w:t>
      </w:r>
      <w:r>
        <w:rPr>
          <w:rFonts w:ascii="URWPalladioL" w:hAnsi="URWPalladioL"/>
        </w:rPr>
        <w:t xml:space="preserve">oints in the direction of the angular momentum. </w:t>
      </w:r>
    </w:p>
    <w:p w14:paraId="2ACEC15F" w14:textId="77777777" w:rsidR="009920A0" w:rsidRDefault="00C93329">
      <w:pPr>
        <w:pStyle w:val="TextBody"/>
        <w:rPr>
          <w:rFonts w:ascii="URWPalladioL" w:hAnsi="URWPalladioL" w:hint="eastAsia"/>
        </w:rPr>
      </w:pPr>
      <w:r>
        <w:rPr>
          <w:rFonts w:ascii="URWPalladioL" w:hAnsi="URWPalladioL"/>
        </w:rPr>
        <w:t>A torque is defined as the product of a force applied at some distance from the axis of rotation.</w:t>
      </w:r>
    </w:p>
    <w:p w14:paraId="58DD3479" w14:textId="77777777" w:rsidR="009920A0" w:rsidRDefault="00C93329">
      <w:pPr>
        <w:pStyle w:val="TextBody"/>
        <w:jc w:val="center"/>
        <w:rPr>
          <w:rFonts w:ascii="URWPalladioL" w:hAnsi="URWPalladioL" w:hint="eastAsia"/>
        </w:rPr>
      </w:pPr>
      <m:oMath>
        <m:acc>
          <m:accPr>
            <m:chr m:val="⃗"/>
            <m:ctrlPr>
              <w:rPr>
                <w:rFonts w:ascii="Cambria Math" w:hAnsi="Cambria Math"/>
              </w:rPr>
            </m:ctrlPr>
          </m:accPr>
          <m:e>
            <m:r>
              <w:rPr>
                <w:rFonts w:ascii="Cambria Math" w:hAnsi="Cambria Math"/>
              </w:rPr>
              <m:t>τ</m:t>
            </m:r>
          </m:e>
        </m:acc>
        <m:r>
          <w:rPr>
            <w:rFonts w:ascii="Cambria Math" w:hAnsi="Cambria Math"/>
          </w:rPr>
          <m:t>=</m:t>
        </m:r>
        <m:acc>
          <m:accPr>
            <m:chr m:val="⃗"/>
            <m:ctrlPr>
              <w:rPr>
                <w:rFonts w:ascii="Cambria Math" w:hAnsi="Cambria Math"/>
              </w:rPr>
            </m:ctrlPr>
          </m:accPr>
          <m:e>
            <m:r>
              <w:rPr>
                <w:rFonts w:ascii="Cambria Math" w:hAnsi="Cambria Math"/>
              </w:rPr>
              <m:t>F</m:t>
            </m:r>
          </m:e>
        </m:acc>
        <m:r>
          <w:rPr>
            <w:rFonts w:ascii="Cambria Math" w:hAnsi="Cambria Math"/>
          </w:rPr>
          <m:t>x</m:t>
        </m:r>
        <m:acc>
          <m:accPr>
            <m:chr m:val="⃗"/>
            <m:ctrlPr>
              <w:rPr>
                <w:rFonts w:ascii="Cambria Math" w:hAnsi="Cambria Math"/>
              </w:rPr>
            </m:ctrlPr>
          </m:accPr>
          <m:e>
            <m:r>
              <w:rPr>
                <w:rFonts w:ascii="Cambria Math" w:hAnsi="Cambria Math"/>
              </w:rPr>
              <m:t>r</m:t>
            </m:r>
          </m:e>
        </m:acc>
      </m:oMath>
      <w:r>
        <w:rPr>
          <w:rFonts w:ascii="URWPalladioL" w:hAnsi="URWPalladioL"/>
        </w:rPr>
        <w:t>(Equation 2)</w:t>
      </w:r>
    </w:p>
    <w:p w14:paraId="3932F36E" w14:textId="77777777" w:rsidR="009920A0" w:rsidRDefault="00C93329">
      <w:pPr>
        <w:pStyle w:val="TextBody"/>
        <w:rPr>
          <w:rFonts w:ascii="URWPalladioL" w:hAnsi="URWPalladioL" w:hint="eastAsia"/>
        </w:rPr>
      </w:pPr>
      <w:r>
        <w:rPr>
          <w:rFonts w:ascii="URWPalladioL" w:hAnsi="URWPalladioL"/>
        </w:rPr>
        <w:t>Where</w:t>
      </w:r>
      <m:oMath>
        <m:acc>
          <m:accPr>
            <m:chr m:val="⃗"/>
            <m:ctrlPr>
              <w:rPr>
                <w:rFonts w:ascii="Cambria Math" w:hAnsi="Cambria Math"/>
              </w:rPr>
            </m:ctrlPr>
          </m:accPr>
          <m:e>
            <m:r>
              <w:rPr>
                <w:rFonts w:ascii="Cambria Math" w:hAnsi="Cambria Math"/>
              </w:rPr>
              <m:t>F</m:t>
            </m:r>
          </m:e>
        </m:acc>
      </m:oMath>
      <w:r>
        <w:rPr>
          <w:rFonts w:ascii="URWPalladioL" w:hAnsi="URWPalladioL"/>
        </w:rPr>
        <w:t>is the force applied and</w:t>
      </w:r>
      <m:oMath>
        <m:acc>
          <m:accPr>
            <m:chr m:val="⃗"/>
            <m:ctrlPr>
              <w:rPr>
                <w:rFonts w:ascii="Cambria Math" w:hAnsi="Cambria Math"/>
              </w:rPr>
            </m:ctrlPr>
          </m:accPr>
          <m:e>
            <m:r>
              <w:rPr>
                <w:rFonts w:ascii="Cambria Math" w:hAnsi="Cambria Math"/>
              </w:rPr>
              <m:t>r</m:t>
            </m:r>
          </m:e>
        </m:acc>
      </m:oMath>
      <w:r>
        <w:rPr>
          <w:rFonts w:ascii="URWPalladioL" w:hAnsi="URWPalladioL"/>
        </w:rPr>
        <w:t xml:space="preserve">is the distance to the axis of rotation. If a torque </w:t>
      </w:r>
      <w:r>
        <w:rPr>
          <w:rFonts w:ascii="URWPalladioL" w:hAnsi="URWPalladioL"/>
        </w:rPr>
        <w:t>acts on an object, that objects angular velocity will change along with its angular momentum. If the sum of the torques on an object is equal to zero then the total angular momentum will be conserved and will have the same final value as it did initially.</w:t>
      </w:r>
    </w:p>
    <w:p w14:paraId="72B184E5" w14:textId="77777777" w:rsidR="009920A0" w:rsidRDefault="00C93329">
      <w:pPr>
        <w:pStyle w:val="TextBody"/>
        <w:rPr>
          <w:rFonts w:ascii="URWPalladioL" w:hAnsi="URWPalladioL" w:hint="eastAsia"/>
        </w:rPr>
      </w:pPr>
      <w:r>
        <w:rPr>
          <w:rFonts w:ascii="URWPalladioL" w:hAnsi="URWPalladioL"/>
        </w:rPr>
        <w:t>A fun example of conservation of angular momentum can be demonstrated with a bike wheel and a rotating chair. The wheel and the person in the chair constitute a system with some angular momentum. If the experimenter gets the wheel spinning, with the axis p</w:t>
      </w:r>
      <w:r>
        <w:rPr>
          <w:rFonts w:ascii="URWPalladioL" w:hAnsi="URWPalladioL"/>
        </w:rPr>
        <w:t>ointing vertically, by applying a torque the system will have gained angular momentum. If the experimenter then flips the spinning wheel over they will begin to spin in their chair in the opposite direction of the spinning wheel. What happened is the syste</w:t>
      </w:r>
      <w:r>
        <w:rPr>
          <w:rFonts w:ascii="URWPalladioL" w:hAnsi="URWPalladioL"/>
        </w:rPr>
        <w:t>m had angular momentum with its direction determined by the right hand rule. When the wheel was flipped the angular momentum of the system changed direction. Because of conservation the chair begins to rotate in the opposite direction so that the total ang</w:t>
      </w:r>
      <w:r>
        <w:rPr>
          <w:rFonts w:ascii="URWPalladioL" w:hAnsi="URWPalladioL"/>
        </w:rPr>
        <w:t>ular momentum of the system is equal to that of the system before the wheel was flipped.</w:t>
      </w:r>
    </w:p>
    <w:p w14:paraId="1F443F67" w14:textId="77777777" w:rsidR="009920A0" w:rsidRDefault="009920A0">
      <w:pPr>
        <w:pStyle w:val="TextBody"/>
        <w:rPr>
          <w:rFonts w:ascii="URWPalladioL" w:hAnsi="URWPalladioL" w:hint="eastAsia"/>
        </w:rPr>
      </w:pPr>
    </w:p>
    <w:p w14:paraId="18410FC9" w14:textId="77777777" w:rsidR="009920A0" w:rsidRDefault="00C93329">
      <w:pPr>
        <w:pStyle w:val="TextBody"/>
        <w:rPr>
          <w:rFonts w:ascii="URWPalladioL" w:hAnsi="URWPalladioL" w:hint="eastAsia"/>
        </w:rPr>
      </w:pPr>
      <w:r>
        <w:rPr>
          <w:rFonts w:ascii="URWPalladioL" w:hAnsi="URWPalladioL"/>
        </w:rPr>
        <w:lastRenderedPageBreak/>
        <w:t xml:space="preserve">Another demonstration of the conservation of angular momentum can be done with a spinning chair and two weights. If the weights are held out at arms length while the </w:t>
      </w:r>
      <w:r>
        <w:rPr>
          <w:rFonts w:ascii="URWPalladioL" w:hAnsi="URWPalladioL"/>
        </w:rPr>
        <w:t xml:space="preserve">chair is spinning and then brought in close to the chest </w:t>
      </w:r>
      <w:del w:id="9" w:author="Aaron Kolski-Andreaco" w:date="2016-08-25T10:50:00Z">
        <w:r>
          <w:rPr>
            <w:rFonts w:ascii="URWPalladioL" w:hAnsi="URWPalladioL"/>
          </w:rPr>
          <w:delText>the effect will be to</w:delText>
        </w:r>
      </w:del>
      <w:ins w:id="10" w:author="Aaron Kolski-Andreaco" w:date="2016-08-25T10:50:00Z">
        <w:r>
          <w:rPr>
            <w:rFonts w:ascii="URWPalladioL" w:hAnsi="URWPalladioL"/>
          </w:rPr>
          <w:t>there will be an</w:t>
        </w:r>
      </w:ins>
      <w:r>
        <w:rPr>
          <w:rFonts w:ascii="URWPalladioL" w:hAnsi="URWPalladioL"/>
        </w:rPr>
        <w:t xml:space="preserve"> increase</w:t>
      </w:r>
      <w:ins w:id="11" w:author="Aaron Kolski-Andreaco" w:date="2016-08-25T10:51:00Z">
        <w:r>
          <w:rPr>
            <w:rFonts w:ascii="URWPalladioL" w:hAnsi="URWPalladioL"/>
          </w:rPr>
          <w:t xml:space="preserve"> in</w:t>
        </w:r>
      </w:ins>
      <w:r>
        <w:rPr>
          <w:rFonts w:ascii="URWPalladioL" w:hAnsi="URWPalladioL"/>
        </w:rPr>
        <w:t xml:space="preserve"> </w:t>
      </w:r>
      <w:del w:id="12" w:author="Aaron Kolski-Andreaco" w:date="2016-08-25T10:51:00Z">
        <w:r>
          <w:rPr>
            <w:rFonts w:ascii="URWPalladioL" w:hAnsi="URWPalladioL"/>
          </w:rPr>
          <w:delText xml:space="preserve">the </w:delText>
        </w:r>
      </w:del>
      <w:ins w:id="13" w:author="Aaron Kolski-Andreaco" w:date="2016-08-25T10:51:00Z">
        <w:r>
          <w:rPr>
            <w:rFonts w:ascii="URWPalladioL" w:hAnsi="URWPalladioL"/>
          </w:rPr>
          <w:t xml:space="preserve"> </w:t>
        </w:r>
      </w:ins>
      <w:r>
        <w:rPr>
          <w:rFonts w:ascii="URWPalladioL" w:hAnsi="URWPalladioL"/>
        </w:rPr>
        <w:t>angular velocity</w:t>
      </w:r>
      <w:ins w:id="14" w:author="Aaron Kolski-Andreaco" w:date="2016-08-25T10:51:00Z">
        <w:r>
          <w:rPr>
            <w:rFonts w:ascii="URWPalladioL" w:hAnsi="URWPalladioL"/>
          </w:rPr>
          <w:t>.</w:t>
        </w:r>
      </w:ins>
      <w:del w:id="15" w:author="Aaron Kolski-Andreaco" w:date="2016-08-25T10:51:00Z">
        <w:r>
          <w:rPr>
            <w:rFonts w:ascii="URWPalladioL" w:hAnsi="URWPalladioL"/>
          </w:rPr>
          <w:delText xml:space="preserve"> of the chair.</w:delText>
        </w:r>
      </w:del>
      <w:r>
        <w:rPr>
          <w:rFonts w:ascii="URWPalladioL" w:hAnsi="URWPalladioL"/>
        </w:rPr>
        <w:t xml:space="preserve"> This happens because bringing the weights nearer to the axis of rotation decreases </w:t>
      </w:r>
      <w:commentRangeStart w:id="16"/>
      <w:r>
        <w:rPr>
          <w:rFonts w:ascii="URWPalladioL" w:hAnsi="URWPalladioL"/>
        </w:rPr>
        <w:t xml:space="preserve">the moment of inertia </w:t>
      </w:r>
      <w:commentRangeEnd w:id="16"/>
      <w:r>
        <w:rPr>
          <w:rFonts w:ascii="URWPalladioL" w:hAnsi="URWPalladioL"/>
        </w:rPr>
        <w:commentReference w:id="16"/>
      </w:r>
      <w:r>
        <w:rPr>
          <w:rFonts w:ascii="URWPalladioL" w:hAnsi="URWPalladioL"/>
        </w:rPr>
        <w:t>of t</w:t>
      </w:r>
      <w:r>
        <w:rPr>
          <w:rFonts w:ascii="URWPalladioL" w:hAnsi="URWPalladioL"/>
        </w:rPr>
        <w:t>he system.</w:t>
      </w:r>
      <w:ins w:id="17" w:author="Unknown Author" w:date="2016-08-29T10:31:00Z">
        <w:r>
          <w:rPr>
            <w:rFonts w:ascii="URWPalladioL" w:hAnsi="URWPalladioL"/>
          </w:rPr>
          <w:t xml:space="preserve"> If there is no more force acting to spin the chair then the torque on the system is zero.</w:t>
        </w:r>
      </w:ins>
      <w:r>
        <w:rPr>
          <w:rFonts w:ascii="URWPalladioL" w:hAnsi="URWPalladioL"/>
        </w:rPr>
        <w:t xml:space="preserve"> The angular momentum must remain constant as </w:t>
      </w:r>
      <w:commentRangeStart w:id="18"/>
      <w:r>
        <w:rPr>
          <w:rFonts w:ascii="URWPalladioL" w:hAnsi="URWPalladioL"/>
        </w:rPr>
        <w:t xml:space="preserve">there </w:t>
      </w:r>
      <w:proofErr w:type="gramStart"/>
      <w:r>
        <w:rPr>
          <w:rFonts w:ascii="URWPalladioL" w:hAnsi="URWPalladioL"/>
        </w:rPr>
        <w:t>are no torques</w:t>
      </w:r>
      <w:proofErr w:type="gramEnd"/>
      <w:r>
        <w:rPr>
          <w:rFonts w:ascii="URWPalladioL" w:hAnsi="URWPalladioL"/>
        </w:rPr>
        <w:t xml:space="preserve"> so </w:t>
      </w:r>
      <w:commentRangeEnd w:id="18"/>
      <w:r>
        <w:rPr>
          <w:rFonts w:ascii="URWPalladioL" w:hAnsi="URWPalladioL"/>
        </w:rPr>
        <w:commentReference w:id="18"/>
      </w:r>
      <w:r>
        <w:rPr>
          <w:rFonts w:ascii="URWPalladioL" w:hAnsi="URWPalladioL"/>
        </w:rPr>
        <w:t>the only way for that to happen is for the angular speed to increase.</w:t>
      </w:r>
    </w:p>
    <w:p w14:paraId="130762CC" w14:textId="77777777" w:rsidR="009920A0" w:rsidRDefault="009920A0">
      <w:pPr>
        <w:pStyle w:val="TextBody"/>
        <w:rPr>
          <w:rFonts w:ascii="URWPalladioL" w:hAnsi="URWPalladioL" w:hint="eastAsia"/>
        </w:rPr>
      </w:pPr>
    </w:p>
    <w:p w14:paraId="1D65D83F" w14:textId="77777777" w:rsidR="009920A0" w:rsidRDefault="00C93329">
      <w:pPr>
        <w:pStyle w:val="TextBody"/>
        <w:rPr>
          <w:rFonts w:ascii="URWPalladioL" w:hAnsi="URWPalladioL" w:hint="eastAsia"/>
        </w:rPr>
      </w:pPr>
      <w:r>
        <w:rPr>
          <w:rFonts w:ascii="URWPalladioL" w:hAnsi="URWPalladioL"/>
        </w:rPr>
        <w:t>In the exper</w:t>
      </w:r>
      <w:r>
        <w:rPr>
          <w:rFonts w:ascii="URWPalladioL" w:hAnsi="URWPalladioL"/>
        </w:rPr>
        <w:t>iment a rotating rod is connected to a falling weight. The falling weight will provide a torque on the rod and the angular momentum will be measured at two points. First when the weight has fallen halfway and then again once the weight reaches the end of t</w:t>
      </w:r>
      <w:r>
        <w:rPr>
          <w:rFonts w:ascii="URWPalladioL" w:hAnsi="URWPalladioL"/>
        </w:rPr>
        <w:t xml:space="preserve">he string. </w:t>
      </w:r>
      <w:commentRangeStart w:id="19"/>
      <w:r>
        <w:rPr>
          <w:rFonts w:ascii="URWPalladioL" w:hAnsi="URWPalladioL"/>
        </w:rPr>
        <w:t xml:space="preserve">See Figure 1 for an image of the experimental set up. </w:t>
      </w:r>
      <w:commentRangeEnd w:id="19"/>
      <w:r>
        <w:rPr>
          <w:rFonts w:ascii="URWPalladioL" w:hAnsi="URWPalladioL"/>
        </w:rPr>
        <w:commentReference w:id="19"/>
      </w:r>
    </w:p>
    <w:p w14:paraId="67259BD6" w14:textId="77777777" w:rsidR="009920A0" w:rsidRDefault="009920A0">
      <w:pPr>
        <w:pStyle w:val="TextBody"/>
        <w:rPr>
          <w:rFonts w:ascii="URWPalladioL" w:hAnsi="URWPalladioL" w:hint="eastAsia"/>
        </w:rPr>
      </w:pPr>
    </w:p>
    <w:p w14:paraId="28D84E5D" w14:textId="77777777" w:rsidR="009920A0" w:rsidRDefault="00C93329">
      <w:pPr>
        <w:pStyle w:val="TextBody"/>
        <w:rPr>
          <w:rFonts w:ascii="URWPalladioL" w:hAnsi="URWPalladioL" w:hint="eastAsia"/>
        </w:rPr>
      </w:pPr>
      <w:r>
        <w:rPr>
          <w:rFonts w:ascii="URWPalladioL" w:hAnsi="URWPalladioL"/>
        </w:rPr>
        <w:t>The moment of inertia of a spinning rod is</w:t>
      </w:r>
      <m:oMath>
        <m:r>
          <w:rPr>
            <w:rFonts w:ascii="Cambria Math" w:hAnsi="Cambria Math"/>
          </w:rPr>
          <m:t>I</m:t>
        </m:r>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12</m:t>
            </m:r>
          </m:den>
        </m:f>
        <m:r>
          <w:rPr>
            <w:rFonts w:ascii="Cambria Math" w:hAnsi="Cambria Math"/>
          </w:rPr>
          <m:t>M</m:t>
        </m:r>
        <m:sSup>
          <m:sSupPr>
            <m:ctrlPr>
              <w:rPr>
                <w:rFonts w:ascii="Cambria Math" w:hAnsi="Cambria Math"/>
              </w:rPr>
            </m:ctrlPr>
          </m:sSupPr>
          <m:e>
            <m:r>
              <w:rPr>
                <w:rFonts w:ascii="Cambria Math" w:hAnsi="Cambria Math"/>
              </w:rPr>
              <m:t>L</m:t>
            </m:r>
          </m:e>
          <m:sup>
            <m:r>
              <w:rPr>
                <w:rFonts w:ascii="Cambria Math" w:hAnsi="Cambria Math"/>
              </w:rPr>
              <m:t>2</m:t>
            </m:r>
          </m:sup>
        </m:sSup>
      </m:oMath>
      <w:r>
        <w:rPr>
          <w:rFonts w:ascii="URWPalladioL" w:hAnsi="URWPalladioL"/>
        </w:rPr>
        <w:t>where</w:t>
      </w:r>
      <m:oMath>
        <m:r>
          <w:rPr>
            <w:rFonts w:ascii="Cambria Math" w:hAnsi="Cambria Math"/>
          </w:rPr>
          <m:t>M</m:t>
        </m:r>
      </m:oMath>
      <w:r>
        <w:rPr>
          <w:rFonts w:ascii="URWPalladioL" w:hAnsi="URWPalladioL"/>
        </w:rPr>
        <w:t>is the mass of the rod and</w:t>
      </w:r>
      <m:oMath>
        <m:r>
          <w:rPr>
            <w:rFonts w:ascii="Cambria Math" w:hAnsi="Cambria Math"/>
          </w:rPr>
          <m:t>L</m:t>
        </m:r>
      </m:oMath>
      <w:r>
        <w:rPr>
          <w:rFonts w:ascii="URWPalladioL" w:hAnsi="URWPalladioL"/>
        </w:rPr>
        <w:t>is the length. These quantities can be measured before the experiment takes place. To find the ang</w:t>
      </w:r>
      <w:proofErr w:type="spellStart"/>
      <w:r>
        <w:rPr>
          <w:rFonts w:ascii="URWPalladioL" w:hAnsi="URWPalladioL"/>
        </w:rPr>
        <w:t>ular</w:t>
      </w:r>
      <w:proofErr w:type="spellEnd"/>
      <w:r>
        <w:rPr>
          <w:rFonts w:ascii="URWPalladioL" w:hAnsi="URWPalladioL"/>
        </w:rPr>
        <w:t xml:space="preserve"> velocity</w:t>
      </w:r>
      <m:oMath>
        <m:acc>
          <m:accPr>
            <m:chr m:val="⃗"/>
            <m:ctrlPr>
              <w:rPr>
                <w:rFonts w:ascii="Cambria Math" w:hAnsi="Cambria Math"/>
              </w:rPr>
            </m:ctrlPr>
          </m:accPr>
          <m:e>
            <m:r>
              <w:rPr>
                <w:rFonts w:ascii="Cambria Math" w:hAnsi="Cambria Math"/>
              </w:rPr>
              <m:t>ω</m:t>
            </m:r>
          </m:e>
        </m:acc>
      </m:oMath>
      <w:r>
        <w:rPr>
          <w:rFonts w:ascii="URWPalladioL" w:hAnsi="URWPalladioL"/>
        </w:rPr>
        <w:t xml:space="preserve">the rotational kinematic equations will be used. </w:t>
      </w:r>
    </w:p>
    <w:p w14:paraId="0D4315AA" w14:textId="77777777" w:rsidR="009920A0" w:rsidRDefault="00C93329">
      <w:pPr>
        <w:pStyle w:val="TextBody"/>
        <w:jc w:val="center"/>
        <w:rPr>
          <w:rFonts w:ascii="URWPalladioL" w:hAnsi="URWPalladioL" w:hint="eastAsia"/>
        </w:rPr>
      </w:pPr>
      <m:oMath>
        <m:acc>
          <m:accPr>
            <m:chr m:val="⃗"/>
            <m:ctrlPr>
              <w:rPr>
                <w:rFonts w:ascii="Cambria Math" w:hAnsi="Cambria Math"/>
              </w:rPr>
            </m:ctrlPr>
          </m:accPr>
          <m:e>
            <m:r>
              <w:rPr>
                <w:rFonts w:ascii="Cambria Math" w:hAnsi="Cambria Math"/>
              </w:rPr>
              <m:t>ω</m:t>
            </m:r>
          </m:e>
        </m:acc>
        <m:r>
          <w:rPr>
            <w:rFonts w:ascii="Cambria Math" w:hAnsi="Cambria Math"/>
          </w:rPr>
          <m:t>=</m:t>
        </m:r>
        <m:acc>
          <m:accPr>
            <m:chr m:val="⃗"/>
            <m:ctrlPr>
              <w:rPr>
                <w:rFonts w:ascii="Cambria Math" w:hAnsi="Cambria Math"/>
              </w:rPr>
            </m:ctrlPr>
          </m:accPr>
          <m:e>
            <m:sSub>
              <m:sSubPr>
                <m:ctrlPr>
                  <w:rPr>
                    <w:rFonts w:ascii="Cambria Math" w:hAnsi="Cambria Math"/>
                  </w:rPr>
                </m:ctrlPr>
              </m:sSubPr>
              <m:e>
                <m:r>
                  <w:rPr>
                    <w:rFonts w:ascii="Cambria Math" w:hAnsi="Cambria Math"/>
                  </w:rPr>
                  <m:t>ω</m:t>
                </m:r>
              </m:e>
              <m:sub>
                <m:r>
                  <w:rPr>
                    <w:rFonts w:ascii="Cambria Math" w:hAnsi="Cambria Math"/>
                  </w:rPr>
                  <m:t>0</m:t>
                </m:r>
              </m:sub>
            </m:sSub>
          </m:e>
        </m:acc>
        <m:r>
          <w:rPr>
            <w:rFonts w:ascii="Cambria Math" w:hAnsi="Cambria Math"/>
          </w:rPr>
          <m:t>+</m:t>
        </m:r>
        <m:acc>
          <m:accPr>
            <m:chr m:val="⃗"/>
            <m:ctrlPr>
              <w:rPr>
                <w:rFonts w:ascii="Cambria Math" w:hAnsi="Cambria Math"/>
              </w:rPr>
            </m:ctrlPr>
          </m:accPr>
          <m:e>
            <m:r>
              <w:rPr>
                <w:rFonts w:ascii="Cambria Math" w:hAnsi="Cambria Math"/>
              </w:rPr>
              <m:t>α</m:t>
            </m:r>
          </m:e>
        </m:acc>
        <m:r>
          <w:rPr>
            <w:rFonts w:ascii="Cambria Math" w:hAnsi="Cambria Math"/>
          </w:rPr>
          <m:t>t</m:t>
        </m:r>
      </m:oMath>
      <w:r>
        <w:rPr>
          <w:rFonts w:ascii="URWPalladioL" w:hAnsi="URWPalladioL"/>
        </w:rPr>
        <w:t xml:space="preserve"> (Equation 3)</w:t>
      </w:r>
    </w:p>
    <w:p w14:paraId="61A2BFFF" w14:textId="77777777" w:rsidR="009920A0" w:rsidRDefault="00C93329">
      <w:pPr>
        <w:pStyle w:val="TextBody"/>
        <w:rPr>
          <w:rFonts w:ascii="URWPalladioL" w:hAnsi="URWPalladioL" w:hint="eastAsia"/>
        </w:rPr>
      </w:pPr>
      <w:r>
        <w:rPr>
          <w:rFonts w:ascii="URWPalladioL" w:hAnsi="URWPalladioL"/>
        </w:rPr>
        <w:t>Equation 3 states that the final angular velocity</w:t>
      </w:r>
      <m:oMath>
        <m:acc>
          <m:accPr>
            <m:chr m:val="⃗"/>
            <m:ctrlPr>
              <w:rPr>
                <w:rFonts w:ascii="Cambria Math" w:hAnsi="Cambria Math"/>
              </w:rPr>
            </m:ctrlPr>
          </m:accPr>
          <m:e>
            <m:r>
              <w:rPr>
                <w:rFonts w:ascii="Cambria Math" w:hAnsi="Cambria Math"/>
              </w:rPr>
              <m:t>ω</m:t>
            </m:r>
          </m:e>
        </m:acc>
      </m:oMath>
      <w:r>
        <w:rPr>
          <w:rFonts w:ascii="URWPalladioL" w:hAnsi="URWPalladioL"/>
        </w:rPr>
        <w:t xml:space="preserve">is equal to the initial angular velocity </w:t>
      </w:r>
      <m:oMath>
        <m:acc>
          <m:accPr>
            <m:chr m:val="⃗"/>
            <m:ctrlPr>
              <w:rPr>
                <w:rFonts w:ascii="Cambria Math" w:hAnsi="Cambria Math"/>
              </w:rPr>
            </m:ctrlPr>
          </m:accPr>
          <m:e>
            <m:r>
              <w:rPr>
                <w:rFonts w:ascii="Cambria Math" w:hAnsi="Cambria Math"/>
              </w:rPr>
              <m:t>ω</m:t>
            </m:r>
          </m:e>
        </m:acc>
      </m:oMath>
      <w:r>
        <w:rPr>
          <w:rFonts w:ascii="URWPalladioL" w:hAnsi="URWPalladioL"/>
        </w:rPr>
        <w:t>plus the angular acceleration</w:t>
      </w:r>
      <m:oMath>
        <m:acc>
          <m:accPr>
            <m:chr m:val="⃗"/>
            <m:ctrlPr>
              <w:rPr>
                <w:rFonts w:ascii="Cambria Math" w:hAnsi="Cambria Math"/>
              </w:rPr>
            </m:ctrlPr>
          </m:accPr>
          <m:e>
            <m:r>
              <w:rPr>
                <w:rFonts w:ascii="Cambria Math" w:hAnsi="Cambria Math"/>
              </w:rPr>
              <m:t>α</m:t>
            </m:r>
          </m:e>
        </m:acc>
      </m:oMath>
      <w:r>
        <w:rPr>
          <w:rFonts w:ascii="URWPalladioL" w:hAnsi="URWPalladioL"/>
        </w:rPr>
        <w:t>multiplied by time.  Because the rod will</w:t>
      </w:r>
      <w:r>
        <w:rPr>
          <w:rFonts w:ascii="URWPalladioL" w:hAnsi="URWPalladioL"/>
        </w:rPr>
        <w:t xml:space="preserve"> begin at rest </w:t>
      </w:r>
      <m:oMath>
        <m:acc>
          <m:accPr>
            <m:chr m:val="⃗"/>
            <m:ctrlPr>
              <w:rPr>
                <w:rFonts w:ascii="Cambria Math" w:hAnsi="Cambria Math"/>
              </w:rPr>
            </m:ctrlPr>
          </m:accPr>
          <m:e>
            <m:sSub>
              <m:sSubPr>
                <m:ctrlPr>
                  <w:rPr>
                    <w:rFonts w:ascii="Cambria Math" w:hAnsi="Cambria Math"/>
                  </w:rPr>
                </m:ctrlPr>
              </m:sSubPr>
              <m:e>
                <m:r>
                  <w:rPr>
                    <w:rFonts w:ascii="Cambria Math" w:hAnsi="Cambria Math"/>
                  </w:rPr>
                  <m:t>ω</m:t>
                </m:r>
              </m:e>
              <m:sub>
                <m:r>
                  <w:rPr>
                    <w:rFonts w:ascii="Cambria Math" w:hAnsi="Cambria Math"/>
                  </w:rPr>
                  <m:t>0</m:t>
                </m:r>
              </m:sub>
            </m:sSub>
          </m:e>
        </m:acc>
      </m:oMath>
      <w:r>
        <w:rPr>
          <w:rFonts w:ascii="URWPalladioL" w:hAnsi="URWPalladioL"/>
        </w:rPr>
        <w:t>will be equal to zero. The angular acceleration</w:t>
      </w:r>
      <m:oMath>
        <m:acc>
          <m:accPr>
            <m:chr m:val="⃗"/>
            <m:ctrlPr>
              <w:rPr>
                <w:rFonts w:ascii="Cambria Math" w:hAnsi="Cambria Math"/>
              </w:rPr>
            </m:ctrlPr>
          </m:accPr>
          <m:e>
            <m:r>
              <w:rPr>
                <w:rFonts w:ascii="Cambria Math" w:hAnsi="Cambria Math"/>
              </w:rPr>
              <m:t>α</m:t>
            </m:r>
          </m:e>
        </m:acc>
      </m:oMath>
      <w:r>
        <w:rPr>
          <w:rFonts w:ascii="URWPalladioL" w:hAnsi="URWPalladioL"/>
        </w:rPr>
        <w:t>is defined by</w:t>
      </w:r>
      <m:oMath>
        <m:acc>
          <m:accPr>
            <m:chr m:val="⃗"/>
            <m:ctrlPr>
              <w:rPr>
                <w:rFonts w:ascii="Cambria Math" w:hAnsi="Cambria Math"/>
              </w:rPr>
            </m:ctrlPr>
          </m:accPr>
          <m:e>
            <m:r>
              <w:rPr>
                <w:rFonts w:ascii="Cambria Math" w:hAnsi="Cambria Math"/>
              </w:rPr>
              <m:t>α</m:t>
            </m:r>
          </m:e>
        </m:acc>
        <m:r>
          <w:rPr>
            <w:rFonts w:ascii="Cambria Math" w:hAnsi="Cambria Math"/>
          </w:rPr>
          <m:t>=</m:t>
        </m:r>
        <m:f>
          <m:fPr>
            <m:ctrlPr>
              <w:rPr>
                <w:rFonts w:ascii="Cambria Math" w:hAnsi="Cambria Math"/>
              </w:rPr>
            </m:ctrlPr>
          </m:fPr>
          <m:num>
            <m:acc>
              <m:accPr>
                <m:chr m:val="⃗"/>
                <m:ctrlPr>
                  <w:rPr>
                    <w:rFonts w:ascii="Cambria Math" w:hAnsi="Cambria Math"/>
                  </w:rPr>
                </m:ctrlPr>
              </m:accPr>
              <m:e>
                <m:r>
                  <w:rPr>
                    <w:rFonts w:ascii="Cambria Math" w:hAnsi="Cambria Math"/>
                  </w:rPr>
                  <m:t>τ</m:t>
                </m:r>
              </m:e>
            </m:acc>
          </m:num>
          <m:den>
            <m:acc>
              <m:accPr>
                <m:chr m:val="⃗"/>
                <m:ctrlPr>
                  <w:rPr>
                    <w:rFonts w:ascii="Cambria Math" w:hAnsi="Cambria Math"/>
                  </w:rPr>
                </m:ctrlPr>
              </m:accPr>
              <m:e>
                <m:r>
                  <w:rPr>
                    <w:rFonts w:ascii="Cambria Math" w:hAnsi="Cambria Math"/>
                  </w:rPr>
                  <m:t>I</m:t>
                </m:r>
              </m:e>
            </m:acc>
          </m:den>
        </m:f>
      </m:oMath>
      <w:r>
        <w:rPr>
          <w:rFonts w:ascii="URWPalladioL" w:hAnsi="URWPalladioL"/>
        </w:rPr>
        <w:t xml:space="preserve">where </w:t>
      </w:r>
      <m:oMath>
        <m:acc>
          <m:accPr>
            <m:chr m:val="⃗"/>
            <m:ctrlPr>
              <w:rPr>
                <w:rFonts w:ascii="Cambria Math" w:hAnsi="Cambria Math"/>
              </w:rPr>
            </m:ctrlPr>
          </m:accPr>
          <m:e>
            <m:r>
              <w:rPr>
                <w:rFonts w:ascii="Cambria Math" w:hAnsi="Cambria Math"/>
              </w:rPr>
              <m:t>τ</m:t>
            </m:r>
          </m:e>
        </m:acc>
      </m:oMath>
      <w:r>
        <w:rPr>
          <w:rFonts w:ascii="URWPalladioL" w:hAnsi="URWPalladioL"/>
        </w:rPr>
        <w:t>is the torque and</w:t>
      </w:r>
      <m:oMath>
        <m:r>
          <w:rPr>
            <w:rFonts w:ascii="Cambria Math" w:hAnsi="Cambria Math"/>
          </w:rPr>
          <m:t>I</m:t>
        </m:r>
      </m:oMath>
      <w:r>
        <w:rPr>
          <w:rFonts w:ascii="URWPalladioL" w:hAnsi="URWPalladioL"/>
        </w:rPr>
        <w:t xml:space="preserve">is the moment of inertia. The torque is the force of the weight causing a tension in the </w:t>
      </w:r>
      <w:proofErr w:type="gramStart"/>
      <w:r>
        <w:rPr>
          <w:rFonts w:ascii="URWPalladioL" w:hAnsi="URWPalladioL"/>
        </w:rPr>
        <w:t>string which</w:t>
      </w:r>
      <w:proofErr w:type="gramEnd"/>
      <w:r>
        <w:rPr>
          <w:rFonts w:ascii="URWPalladioL" w:hAnsi="URWPalladioL"/>
        </w:rPr>
        <w:t xml:space="preserve"> causes the rod to rotate.  That force is</w:t>
      </w:r>
      <w:r>
        <w:rPr>
          <w:rFonts w:ascii="URWPalladioL" w:hAnsi="URWPalladioL"/>
        </w:rPr>
        <w:t xml:space="preserve"> equal to the force on the weight</w:t>
      </w:r>
      <m:oMath>
        <m:acc>
          <m:accPr>
            <m:chr m:val="⃗"/>
            <m:ctrlPr>
              <w:rPr>
                <w:rFonts w:ascii="Cambria Math" w:hAnsi="Cambria Math"/>
              </w:rPr>
            </m:ctrlPr>
          </m:accPr>
          <m:e>
            <m:r>
              <w:rPr>
                <w:rFonts w:ascii="Cambria Math" w:hAnsi="Cambria Math"/>
              </w:rPr>
              <m:t>F</m:t>
            </m:r>
          </m:e>
        </m:acc>
        <m:r>
          <w:rPr>
            <w:rFonts w:ascii="Cambria Math" w:hAnsi="Cambria Math"/>
          </w:rPr>
          <m:t>=</m:t>
        </m:r>
        <m:r>
          <w:rPr>
            <w:rFonts w:ascii="Cambria Math" w:hAnsi="Cambria Math"/>
          </w:rPr>
          <m:t>m</m:t>
        </m:r>
        <m:r>
          <w:rPr>
            <w:rFonts w:ascii="Cambria Math" w:hAnsi="Cambria Math"/>
          </w:rPr>
          <m:t>*</m:t>
        </m:r>
        <m:acc>
          <m:accPr>
            <m:chr m:val="⃗"/>
            <m:ctrlPr>
              <w:rPr>
                <w:rFonts w:ascii="Cambria Math" w:hAnsi="Cambria Math"/>
              </w:rPr>
            </m:ctrlPr>
          </m:accPr>
          <m:e>
            <m:r>
              <w:rPr>
                <w:rFonts w:ascii="Cambria Math" w:hAnsi="Cambria Math"/>
              </w:rPr>
              <m:t>g</m:t>
            </m:r>
          </m:e>
        </m:acc>
      </m:oMath>
      <w:r>
        <w:rPr>
          <w:rFonts w:ascii="URWPalladioL" w:hAnsi="URWPalladioL"/>
        </w:rPr>
        <w:t xml:space="preserve">where </w:t>
      </w:r>
      <m:oMath>
        <m:r>
          <w:rPr>
            <w:rFonts w:ascii="Cambria Math" w:hAnsi="Cambria Math"/>
          </w:rPr>
          <m:t>m</m:t>
        </m:r>
      </m:oMath>
      <w:r>
        <w:rPr>
          <w:rFonts w:ascii="URWPalladioL" w:hAnsi="URWPalladioL"/>
        </w:rPr>
        <w:t xml:space="preserve">is the mass and </w:t>
      </w:r>
      <m:oMath>
        <m:acc>
          <m:accPr>
            <m:chr m:val="⃗"/>
            <m:ctrlPr>
              <w:rPr>
                <w:rFonts w:ascii="Cambria Math" w:hAnsi="Cambria Math"/>
              </w:rPr>
            </m:ctrlPr>
          </m:accPr>
          <m:e>
            <m:r>
              <w:rPr>
                <w:rFonts w:ascii="Cambria Math" w:hAnsi="Cambria Math"/>
              </w:rPr>
              <m:t>g</m:t>
            </m:r>
          </m:e>
        </m:acc>
      </m:oMath>
      <w:r>
        <w:rPr>
          <w:rFonts w:ascii="URWPalladioL" w:hAnsi="URWPalladioL"/>
        </w:rPr>
        <w:t xml:space="preserve">is the acceleration due to gravity. The radius </w:t>
      </w:r>
      <m:oMath>
        <m:acc>
          <m:accPr>
            <m:chr m:val="⃗"/>
            <m:ctrlPr>
              <w:rPr>
                <w:rFonts w:ascii="Cambria Math" w:hAnsi="Cambria Math"/>
              </w:rPr>
            </m:ctrlPr>
          </m:accPr>
          <m:e>
            <m:r>
              <w:rPr>
                <w:rFonts w:ascii="Cambria Math" w:hAnsi="Cambria Math"/>
              </w:rPr>
              <m:t>r</m:t>
            </m:r>
          </m:e>
        </m:acc>
      </m:oMath>
      <w:r>
        <w:rPr>
          <w:rFonts w:ascii="URWPalladioL" w:hAnsi="URWPalladioL"/>
        </w:rPr>
        <w:t>of the torque will be the distance from the wound string to the axis of rotation.</w:t>
      </w:r>
    </w:p>
    <w:p w14:paraId="3BAC7E0B" w14:textId="77777777" w:rsidR="009920A0" w:rsidRDefault="009920A0">
      <w:pPr>
        <w:pStyle w:val="TextBody"/>
        <w:rPr>
          <w:rFonts w:ascii="URWPalladioL" w:hAnsi="URWPalladioL" w:hint="eastAsia"/>
        </w:rPr>
      </w:pPr>
    </w:p>
    <w:p w14:paraId="636C2EC1" w14:textId="77777777" w:rsidR="009920A0" w:rsidRDefault="009920A0">
      <w:pPr>
        <w:pStyle w:val="TextBody"/>
        <w:jc w:val="center"/>
        <w:rPr>
          <w:rFonts w:ascii="URWPalladioL" w:hAnsi="URWPalladioL" w:hint="eastAsia"/>
        </w:rPr>
      </w:pPr>
    </w:p>
    <w:p w14:paraId="484A9C3F" w14:textId="77777777" w:rsidR="009920A0" w:rsidRDefault="009920A0">
      <w:pPr>
        <w:pStyle w:val="TextBody"/>
        <w:jc w:val="center"/>
        <w:rPr>
          <w:rFonts w:ascii="URWPalladioL" w:hAnsi="URWPalladioL" w:hint="eastAsia"/>
        </w:rPr>
      </w:pPr>
    </w:p>
    <w:p w14:paraId="7158F992" w14:textId="77777777" w:rsidR="009920A0" w:rsidRDefault="009920A0">
      <w:pPr>
        <w:pStyle w:val="TextBody"/>
        <w:jc w:val="center"/>
        <w:rPr>
          <w:rFonts w:ascii="URWPalladioL" w:hAnsi="URWPalladioL" w:hint="eastAsia"/>
        </w:rPr>
      </w:pPr>
    </w:p>
    <w:p w14:paraId="7D6B4A53" w14:textId="77777777" w:rsidR="009920A0" w:rsidRDefault="00C93329" w:rsidP="005276A0">
      <w:pPr>
        <w:pStyle w:val="TextBody"/>
        <w:rPr>
          <w:rFonts w:ascii="URWPalladioL" w:hAnsi="URWPalladioL" w:hint="eastAsia"/>
        </w:rPr>
        <w:pPrChange w:id="20" w:author="Aaron Kolski-Andreaco" w:date="2016-08-29T16:35:00Z">
          <w:pPr>
            <w:pStyle w:val="TextBody"/>
            <w:jc w:val="center"/>
          </w:pPr>
        </w:pPrChange>
      </w:pPr>
      <w:del w:id="21" w:author="Unknown Author" w:date="2016-08-29T10:32:00Z">
        <w:r>
          <w:rPr>
            <w:rFonts w:ascii="URWPalladioL" w:hAnsi="URWPalladioL"/>
          </w:rPr>
          <w:delText>(insert Figure 1)</w:delText>
        </w:r>
        <w:r>
          <w:rPr>
            <w:rFonts w:ascii="URWPalladioL" w:hAnsi="URWPalladioL"/>
            <w:noProof/>
            <w:lang w:eastAsia="en-US" w:bidi="ar-SA"/>
            <w:rPrChange w:id="22">
              <w:rPr>
                <w:noProof/>
                <w:lang w:eastAsia="en-US" w:bidi="ar-SA"/>
              </w:rPr>
            </w:rPrChange>
          </w:rPr>
          <w:drawing>
            <wp:anchor distT="0" distB="0" distL="0" distR="0" simplePos="0" relativeHeight="23" behindDoc="0" locked="0" layoutInCell="1" allowOverlap="1" wp14:anchorId="79E48ECF" wp14:editId="5047963B">
              <wp:simplePos x="0" y="0"/>
              <wp:positionH relativeFrom="column">
                <wp:posOffset>0</wp:posOffset>
              </wp:positionH>
              <wp:positionV relativeFrom="paragraph">
                <wp:posOffset>-95250</wp:posOffset>
              </wp:positionV>
              <wp:extent cx="6332220" cy="3823970"/>
              <wp:effectExtent l="0" t="0" r="0" b="0"/>
              <wp:wrapSquare wrapText="largest"/>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7"/>
                      <a:stretch>
                        <a:fillRect/>
                      </a:stretch>
                    </pic:blipFill>
                    <pic:spPr bwMode="auto">
                      <a:xfrm>
                        <a:off x="0" y="0"/>
                        <a:ext cx="6332220" cy="3823970"/>
                      </a:xfrm>
                      <a:prstGeom prst="rect">
                        <a:avLst/>
                      </a:prstGeom>
                      <a:noFill/>
                      <a:ln w="9525">
                        <a:noFill/>
                        <a:miter lim="800000"/>
                        <a:headEnd/>
                        <a:tailEnd/>
                      </a:ln>
                    </pic:spPr>
                  </pic:pic>
                </a:graphicData>
              </a:graphic>
            </wp:anchor>
          </w:drawing>
        </w:r>
        <w:r>
          <w:rPr>
            <w:rFonts w:ascii="URWPalladioL" w:hAnsi="URWPalladioL"/>
            <w:noProof/>
            <w:lang w:eastAsia="en-US" w:bidi="ar-SA"/>
            <w:rPrChange w:id="23">
              <w:rPr>
                <w:noProof/>
                <w:lang w:eastAsia="en-US" w:bidi="ar-SA"/>
              </w:rPr>
            </w:rPrChange>
          </w:rPr>
          <w:drawing>
            <wp:anchor distT="0" distB="0" distL="0" distR="0" simplePos="0" relativeHeight="24" behindDoc="0" locked="0" layoutInCell="1" allowOverlap="1" wp14:anchorId="655B3929" wp14:editId="77ACD107">
              <wp:simplePos x="0" y="0"/>
              <wp:positionH relativeFrom="column">
                <wp:posOffset>146685</wp:posOffset>
              </wp:positionH>
              <wp:positionV relativeFrom="paragraph">
                <wp:posOffset>1868805</wp:posOffset>
              </wp:positionV>
              <wp:extent cx="2705100" cy="1769110"/>
              <wp:effectExtent l="0" t="0" r="0" b="0"/>
              <wp:wrapSquare wrapText="largest"/>
              <wp:docP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8"/>
                      <a:stretch>
                        <a:fillRect/>
                      </a:stretch>
                    </pic:blipFill>
                    <pic:spPr bwMode="auto">
                      <a:xfrm>
                        <a:off x="0" y="0"/>
                        <a:ext cx="2705100" cy="1769110"/>
                      </a:xfrm>
                      <a:prstGeom prst="rect">
                        <a:avLst/>
                      </a:prstGeom>
                      <a:noFill/>
                      <a:ln w="9525">
                        <a:noFill/>
                        <a:miter lim="800000"/>
                        <a:headEnd/>
                        <a:tailEnd/>
                      </a:ln>
                    </pic:spPr>
                  </pic:pic>
                </a:graphicData>
              </a:graphic>
            </wp:anchor>
          </w:drawing>
        </w:r>
      </w:del>
      <w:ins w:id="24" w:author="Unknown Author" w:date="2016-08-29T10:32:00Z">
        <w:r>
          <w:rPr>
            <w:rFonts w:ascii="URWPalladioL" w:hAnsi="URWPalladioL"/>
          </w:rPr>
          <w:t xml:space="preserve">Figure 1: The extender connects to </w:t>
        </w:r>
        <w:r>
          <w:rPr>
            <w:rFonts w:ascii="URWPalladioL" w:hAnsi="URWPalladioL"/>
          </w:rPr>
          <w:t xml:space="preserve">the top of the ring stand. The rotating assembly connects to the top of the extender and the torque bar connects to the rotating assembly. The weight is attached to a </w:t>
        </w:r>
        <w:proofErr w:type="gramStart"/>
        <w:r>
          <w:rPr>
            <w:rFonts w:ascii="URWPalladioL" w:hAnsi="URWPalladioL"/>
          </w:rPr>
          <w:t>string which</w:t>
        </w:r>
        <w:proofErr w:type="gramEnd"/>
        <w:r>
          <w:rPr>
            <w:rFonts w:ascii="URWPalladioL" w:hAnsi="URWPalladioL"/>
          </w:rPr>
          <w:t xml:space="preserve"> is wrapped around the axle of the rotating assembly. As the weight falls it </w:t>
        </w:r>
        <w:r>
          <w:rPr>
            <w:rFonts w:ascii="URWPalladioL" w:hAnsi="URWPalladioL"/>
          </w:rPr>
          <w:t xml:space="preserve">will provide a torque on the </w:t>
        </w:r>
        <w:proofErr w:type="gramStart"/>
        <w:r>
          <w:rPr>
            <w:rFonts w:ascii="URWPalladioL" w:hAnsi="URWPalladioL"/>
          </w:rPr>
          <w:t>axle which</w:t>
        </w:r>
        <w:proofErr w:type="gramEnd"/>
        <w:r>
          <w:rPr>
            <w:rFonts w:ascii="URWPalladioL" w:hAnsi="URWPalladioL"/>
          </w:rPr>
          <w:t xml:space="preserve"> will result in the torque bar rotating.  (Inset: 1. Large ring stand</w:t>
        </w:r>
        <w:proofErr w:type="gramStart"/>
        <w:r>
          <w:rPr>
            <w:rFonts w:ascii="URWPalladioL" w:hAnsi="URWPalladioL"/>
          </w:rPr>
          <w:t>;  2</w:t>
        </w:r>
        <w:proofErr w:type="gramEnd"/>
        <w:r>
          <w:rPr>
            <w:rFonts w:ascii="URWPalladioL" w:hAnsi="URWPalladioL"/>
          </w:rPr>
          <w:t xml:space="preserve">. </w:t>
        </w:r>
        <w:proofErr w:type="gramStart"/>
        <w:r>
          <w:rPr>
            <w:rFonts w:ascii="URWPalladioL" w:hAnsi="URWPalladioL"/>
          </w:rPr>
          <w:t>Extender; 3.</w:t>
        </w:r>
        <w:proofErr w:type="gramEnd"/>
        <w:r>
          <w:rPr>
            <w:rFonts w:ascii="URWPalladioL" w:hAnsi="URWPalladioL"/>
          </w:rPr>
          <w:t xml:space="preserve"> </w:t>
        </w:r>
        <w:proofErr w:type="gramStart"/>
        <w:r>
          <w:rPr>
            <w:rFonts w:ascii="URWPalladioL" w:hAnsi="URWPalladioL"/>
          </w:rPr>
          <w:t>Rotating assembly; 4.</w:t>
        </w:r>
        <w:proofErr w:type="gramEnd"/>
        <w:r>
          <w:rPr>
            <w:rFonts w:ascii="URWPalladioL" w:hAnsi="URWPalladioL"/>
          </w:rPr>
          <w:t xml:space="preserve"> </w:t>
        </w:r>
        <w:proofErr w:type="gramStart"/>
        <w:r>
          <w:rPr>
            <w:rFonts w:ascii="URWPalladioL" w:hAnsi="URWPalladioL"/>
          </w:rPr>
          <w:t>Weight; 5.</w:t>
        </w:r>
        <w:proofErr w:type="gramEnd"/>
        <w:r>
          <w:rPr>
            <w:rFonts w:ascii="URWPalladioL" w:hAnsi="URWPalladioL"/>
          </w:rPr>
          <w:t xml:space="preserve"> Torque </w:t>
        </w:r>
        <w:proofErr w:type="gramStart"/>
        <w:r>
          <w:rPr>
            <w:rFonts w:ascii="URWPalladioL" w:hAnsi="URWPalladioL"/>
          </w:rPr>
          <w:t>bar )</w:t>
        </w:r>
      </w:ins>
      <w:proofErr w:type="gramEnd"/>
    </w:p>
    <w:p w14:paraId="180F4EC3" w14:textId="77777777" w:rsidR="009920A0" w:rsidRDefault="009920A0">
      <w:pPr>
        <w:pStyle w:val="TextBody"/>
        <w:jc w:val="center"/>
        <w:rPr>
          <w:rFonts w:ascii="URWPalladioL" w:hAnsi="URWPalladioL" w:hint="eastAsia"/>
        </w:rPr>
      </w:pPr>
    </w:p>
    <w:p w14:paraId="1E4D4504" w14:textId="77777777" w:rsidR="009920A0" w:rsidRDefault="00C93329">
      <w:pPr>
        <w:pStyle w:val="TextBody"/>
        <w:rPr>
          <w:rFonts w:ascii="URWPalladioL" w:hAnsi="URWPalladioL" w:hint="eastAsia"/>
          <w:b/>
        </w:rPr>
      </w:pPr>
      <w:r>
        <w:rPr>
          <w:rFonts w:ascii="URWPalladioL" w:hAnsi="URWPalladioL"/>
          <w:b/>
        </w:rPr>
        <w:t>Procedure:</w:t>
      </w:r>
    </w:p>
    <w:p w14:paraId="155D6A72" w14:textId="77777777" w:rsidR="009920A0" w:rsidRDefault="009920A0">
      <w:pPr>
        <w:pStyle w:val="TextBody"/>
        <w:rPr>
          <w:rFonts w:ascii="URWPalladioL" w:hAnsi="URWPalladioL" w:hint="eastAsia"/>
          <w:b/>
        </w:rPr>
      </w:pPr>
    </w:p>
    <w:p w14:paraId="3BC94F89" w14:textId="77777777" w:rsidR="009920A0" w:rsidRDefault="00C93329">
      <w:pPr>
        <w:pStyle w:val="TextBody"/>
        <w:rPr>
          <w:rFonts w:ascii="URWPalladioL" w:hAnsi="URWPalladioL" w:hint="eastAsia"/>
        </w:rPr>
      </w:pPr>
      <w:r>
        <w:rPr>
          <w:rFonts w:ascii="URWPalladioL" w:hAnsi="URWPalladioL"/>
        </w:rPr>
        <w:t>1.</w:t>
      </w:r>
      <w:r>
        <w:rPr>
          <w:rFonts w:ascii="URWPalladioL" w:hAnsi="URWPalladioL"/>
          <w:b/>
        </w:rPr>
        <w:t xml:space="preserve"> </w:t>
      </w:r>
      <w:r>
        <w:rPr>
          <w:rFonts w:ascii="URWPalladioL" w:hAnsi="URWPalladioL"/>
        </w:rPr>
        <w:t>Test the theory of conservation of angular momentum with the bike w</w:t>
      </w:r>
      <w:r>
        <w:rPr>
          <w:rFonts w:ascii="URWPalladioL" w:hAnsi="URWPalladioL"/>
        </w:rPr>
        <w:t>heel.</w:t>
      </w:r>
    </w:p>
    <w:p w14:paraId="34FD167C" w14:textId="77777777" w:rsidR="009920A0" w:rsidRDefault="00C93329">
      <w:pPr>
        <w:pStyle w:val="TextBody"/>
        <w:numPr>
          <w:ilvl w:val="1"/>
          <w:numId w:val="1"/>
        </w:numPr>
        <w:rPr>
          <w:rFonts w:ascii="URWPalladioL" w:hAnsi="URWPalladioL" w:hint="eastAsia"/>
        </w:rPr>
      </w:pPr>
      <w:r>
        <w:rPr>
          <w:rFonts w:ascii="URWPalladioL" w:hAnsi="URWPalladioL"/>
        </w:rPr>
        <w:t xml:space="preserve">While sitting in a chair that can freely rotate start spinning the bike wheel and then hold it by the handles so that its direction of angular momentum is vertical. </w:t>
      </w:r>
    </w:p>
    <w:p w14:paraId="6C54531C" w14:textId="77777777" w:rsidR="009920A0" w:rsidRDefault="00C93329">
      <w:pPr>
        <w:pStyle w:val="TextBody"/>
        <w:numPr>
          <w:ilvl w:val="1"/>
          <w:numId w:val="1"/>
        </w:numPr>
        <w:rPr>
          <w:rFonts w:ascii="URWPalladioL" w:hAnsi="URWPalladioL" w:hint="eastAsia"/>
        </w:rPr>
      </w:pPr>
      <w:r>
        <w:rPr>
          <w:rFonts w:ascii="URWPalladioL" w:hAnsi="URWPalladioL"/>
        </w:rPr>
        <w:t>While holding the wheel by the two handles flip the wheel over so that its angular m</w:t>
      </w:r>
      <w:r>
        <w:rPr>
          <w:rFonts w:ascii="URWPalladioL" w:hAnsi="URWPalladioL"/>
        </w:rPr>
        <w:t>omentum now should point in the opposite direction. Notice how the chair will begin to rotate.</w:t>
      </w:r>
    </w:p>
    <w:p w14:paraId="7A053E9F" w14:textId="77777777" w:rsidR="009920A0" w:rsidRDefault="009920A0">
      <w:pPr>
        <w:pStyle w:val="TextBody"/>
        <w:rPr>
          <w:rFonts w:ascii="URWPalladioL" w:hAnsi="URWPalladioL" w:hint="eastAsia"/>
        </w:rPr>
      </w:pPr>
    </w:p>
    <w:p w14:paraId="364057DE" w14:textId="77777777" w:rsidR="009920A0" w:rsidRDefault="00C93329">
      <w:pPr>
        <w:pStyle w:val="TextBody"/>
        <w:rPr>
          <w:rFonts w:ascii="URWPalladioL" w:hAnsi="URWPalladioL" w:hint="eastAsia"/>
        </w:rPr>
      </w:pPr>
      <w:r>
        <w:rPr>
          <w:rFonts w:ascii="URWPalladioL" w:hAnsi="URWPalladioL"/>
        </w:rPr>
        <w:t>2. Test the theory of conservation of angular momentum with two weights.</w:t>
      </w:r>
    </w:p>
    <w:p w14:paraId="5D77AE19" w14:textId="77777777" w:rsidR="009920A0" w:rsidRDefault="00C93329">
      <w:pPr>
        <w:pStyle w:val="TextBody"/>
        <w:numPr>
          <w:ilvl w:val="1"/>
          <w:numId w:val="2"/>
        </w:numPr>
        <w:rPr>
          <w:rFonts w:ascii="URWPalladioL" w:hAnsi="URWPalladioL" w:hint="eastAsia"/>
        </w:rPr>
      </w:pPr>
      <w:r>
        <w:rPr>
          <w:rFonts w:ascii="URWPalladioL" w:hAnsi="URWPalladioL"/>
        </w:rPr>
        <w:t>While sitting in a chair that can freely rotate hold two weights out at arms length.</w:t>
      </w:r>
    </w:p>
    <w:p w14:paraId="535ED5BD" w14:textId="77777777" w:rsidR="009920A0" w:rsidRDefault="00C93329">
      <w:pPr>
        <w:pStyle w:val="TextBody"/>
        <w:numPr>
          <w:ilvl w:val="1"/>
          <w:numId w:val="2"/>
        </w:numPr>
        <w:rPr>
          <w:rFonts w:ascii="URWPalladioL" w:hAnsi="URWPalladioL" w:hint="eastAsia"/>
        </w:rPr>
      </w:pPr>
      <w:r>
        <w:rPr>
          <w:rFonts w:ascii="URWPalladioL" w:hAnsi="URWPalladioL"/>
        </w:rPr>
        <w:t>Ha</w:t>
      </w:r>
      <w:r>
        <w:rPr>
          <w:rFonts w:ascii="URWPalladioL" w:hAnsi="URWPalladioL"/>
        </w:rPr>
        <w:t>ve a partner get the chair spinning and then bring the weights in close to the chest. Notice the increased speed of rotation of the chair.</w:t>
      </w:r>
    </w:p>
    <w:p w14:paraId="783A99A2" w14:textId="77777777" w:rsidR="009920A0" w:rsidRDefault="009920A0">
      <w:pPr>
        <w:pStyle w:val="TextBody"/>
        <w:rPr>
          <w:rFonts w:ascii="URWPalladioL" w:hAnsi="URWPalladioL" w:hint="eastAsia"/>
        </w:rPr>
      </w:pPr>
    </w:p>
    <w:p w14:paraId="7B24E438" w14:textId="77777777" w:rsidR="009920A0" w:rsidRDefault="00C93329">
      <w:pPr>
        <w:pStyle w:val="TextBody"/>
        <w:rPr>
          <w:rFonts w:ascii="URWPalladioL" w:hAnsi="URWPalladioL" w:hint="eastAsia"/>
        </w:rPr>
      </w:pPr>
      <w:r>
        <w:rPr>
          <w:rFonts w:ascii="URWPalladioL" w:hAnsi="URWPalladioL"/>
        </w:rPr>
        <w:t>3. Measure the angular momentum change in the spinning rod.</w:t>
      </w:r>
    </w:p>
    <w:p w14:paraId="515428A9" w14:textId="77777777" w:rsidR="009920A0" w:rsidRDefault="00C93329">
      <w:pPr>
        <w:pStyle w:val="TextBody"/>
        <w:numPr>
          <w:ilvl w:val="1"/>
          <w:numId w:val="3"/>
        </w:numPr>
        <w:rPr>
          <w:rFonts w:ascii="URWPalladioL" w:hAnsi="URWPalladioL" w:hint="eastAsia"/>
        </w:rPr>
      </w:pPr>
      <w:r>
        <w:rPr>
          <w:rFonts w:ascii="URWPalladioL" w:hAnsi="URWPalladioL"/>
        </w:rPr>
        <w:t>Measure the length of the rod and its mass. Calculate th</w:t>
      </w:r>
      <w:r>
        <w:rPr>
          <w:rFonts w:ascii="URWPalladioL" w:hAnsi="URWPalladioL"/>
        </w:rPr>
        <w:t>e moment of inertia of the rod.</w:t>
      </w:r>
    </w:p>
    <w:p w14:paraId="24A8C006" w14:textId="77777777" w:rsidR="009920A0" w:rsidRDefault="00C93329">
      <w:pPr>
        <w:pStyle w:val="TextBody"/>
        <w:numPr>
          <w:ilvl w:val="1"/>
          <w:numId w:val="3"/>
        </w:numPr>
        <w:rPr>
          <w:rFonts w:ascii="URWPalladioL" w:hAnsi="URWPalladioL" w:hint="eastAsia"/>
        </w:rPr>
      </w:pPr>
      <w:r>
        <w:rPr>
          <w:rFonts w:ascii="URWPalladioL" w:hAnsi="URWPalladioL"/>
        </w:rPr>
        <w:t>Add 200 grams to the end of the string and wind it up to the top. Take notice of where the halfway point of the string is located.</w:t>
      </w:r>
    </w:p>
    <w:p w14:paraId="78DB7DD8" w14:textId="77777777" w:rsidR="009920A0" w:rsidRDefault="00C93329">
      <w:pPr>
        <w:pStyle w:val="TextBody"/>
        <w:numPr>
          <w:ilvl w:val="1"/>
          <w:numId w:val="3"/>
        </w:numPr>
        <w:rPr>
          <w:rFonts w:ascii="URWPalladioL" w:hAnsi="URWPalladioL" w:hint="eastAsia"/>
        </w:rPr>
      </w:pPr>
      <w:r>
        <w:rPr>
          <w:rFonts w:ascii="URWPalladioL" w:hAnsi="URWPalladioL"/>
        </w:rPr>
        <w:t>Release the weight and measure the amount of time it takes to get to the halfway mark and the</w:t>
      </w:r>
      <w:r>
        <w:rPr>
          <w:rFonts w:ascii="URWPalladioL" w:hAnsi="URWPalladioL"/>
        </w:rPr>
        <w:t>n again to the bottom. Do this three times and take the average values. Calculate the angular momentum at both points.</w:t>
      </w:r>
    </w:p>
    <w:p w14:paraId="1777B53E" w14:textId="77777777" w:rsidR="009920A0" w:rsidRDefault="00C93329">
      <w:pPr>
        <w:pStyle w:val="TextBody"/>
        <w:numPr>
          <w:ilvl w:val="1"/>
          <w:numId w:val="3"/>
        </w:numPr>
        <w:rPr>
          <w:rFonts w:ascii="URWPalladioL" w:hAnsi="URWPalladioL" w:hint="eastAsia"/>
        </w:rPr>
      </w:pPr>
      <w:r>
        <w:rPr>
          <w:rFonts w:ascii="URWPalladioL" w:hAnsi="URWPalladioL"/>
        </w:rPr>
        <w:t>Increase the weight at the end of the string to 300 grams and repeat the steps in part 3.3.</w:t>
      </w:r>
    </w:p>
    <w:p w14:paraId="6670C30B" w14:textId="77777777" w:rsidR="009920A0" w:rsidRDefault="00C93329">
      <w:pPr>
        <w:pStyle w:val="TextBody"/>
        <w:numPr>
          <w:ilvl w:val="1"/>
          <w:numId w:val="3"/>
        </w:numPr>
        <w:rPr>
          <w:rFonts w:ascii="URWPalladioL" w:hAnsi="URWPalladioL" w:hint="eastAsia"/>
        </w:rPr>
      </w:pPr>
      <w:r>
        <w:rPr>
          <w:rFonts w:ascii="URWPalladioL" w:hAnsi="URWPalladioL"/>
        </w:rPr>
        <w:t>Increase the weight to 400 grams and repeat t</w:t>
      </w:r>
      <w:r>
        <w:rPr>
          <w:rFonts w:ascii="URWPalladioL" w:hAnsi="URWPalladioL"/>
        </w:rPr>
        <w:t>he steps in part 3.3.</w:t>
      </w:r>
    </w:p>
    <w:p w14:paraId="0EF76DB1" w14:textId="77777777" w:rsidR="009920A0" w:rsidRDefault="009920A0">
      <w:pPr>
        <w:pStyle w:val="TextBody"/>
        <w:rPr>
          <w:rFonts w:ascii="URWPalladioL" w:hAnsi="URWPalladioL" w:hint="eastAsia"/>
        </w:rPr>
      </w:pPr>
    </w:p>
    <w:p w14:paraId="4537D9F8" w14:textId="77777777" w:rsidR="009920A0" w:rsidRDefault="009920A0">
      <w:pPr>
        <w:pStyle w:val="TextBody"/>
        <w:rPr>
          <w:rFonts w:ascii="URWPalladioL" w:hAnsi="URWPalladioL" w:hint="eastAsia"/>
        </w:rPr>
      </w:pPr>
    </w:p>
    <w:p w14:paraId="0AB1E18E" w14:textId="77777777" w:rsidR="009920A0" w:rsidRDefault="009920A0">
      <w:pPr>
        <w:pStyle w:val="TextBody"/>
        <w:rPr>
          <w:rFonts w:ascii="URWPalladioL" w:hAnsi="URWPalladioL" w:hint="eastAsia"/>
        </w:rPr>
      </w:pPr>
    </w:p>
    <w:p w14:paraId="6526AB9F" w14:textId="77777777" w:rsidR="009920A0" w:rsidRDefault="009920A0">
      <w:pPr>
        <w:pStyle w:val="TextBody"/>
        <w:rPr>
          <w:rFonts w:ascii="URWPalladioL" w:hAnsi="URWPalladioL" w:hint="eastAsia"/>
        </w:rPr>
      </w:pPr>
    </w:p>
    <w:p w14:paraId="1792E4F5" w14:textId="77777777" w:rsidR="009920A0" w:rsidRDefault="009920A0">
      <w:pPr>
        <w:pStyle w:val="TextBody"/>
        <w:rPr>
          <w:rFonts w:ascii="URWPalladioL" w:hAnsi="URWPalladioL" w:hint="eastAsia"/>
        </w:rPr>
      </w:pPr>
    </w:p>
    <w:p w14:paraId="79663795" w14:textId="77777777" w:rsidR="009920A0" w:rsidRDefault="009920A0">
      <w:pPr>
        <w:pStyle w:val="TextBody"/>
        <w:rPr>
          <w:ins w:id="25" w:author="Aaron Kolski-Andreaco" w:date="2016-08-29T16:36:00Z"/>
          <w:rFonts w:ascii="URWPalladioL" w:hAnsi="URWPalladioL"/>
        </w:rPr>
      </w:pPr>
    </w:p>
    <w:p w14:paraId="616F5240" w14:textId="77777777" w:rsidR="005276A0" w:rsidRDefault="005276A0">
      <w:pPr>
        <w:pStyle w:val="TextBody"/>
        <w:rPr>
          <w:ins w:id="26" w:author="Aaron Kolski-Andreaco" w:date="2016-08-29T16:36:00Z"/>
          <w:rFonts w:ascii="URWPalladioL" w:hAnsi="URWPalladioL"/>
        </w:rPr>
      </w:pPr>
    </w:p>
    <w:p w14:paraId="06B35CA9" w14:textId="77777777" w:rsidR="005276A0" w:rsidRDefault="005276A0">
      <w:pPr>
        <w:pStyle w:val="TextBody"/>
        <w:rPr>
          <w:ins w:id="27" w:author="Aaron Kolski-Andreaco" w:date="2016-08-29T16:36:00Z"/>
          <w:rFonts w:ascii="URWPalladioL" w:hAnsi="URWPalladioL"/>
        </w:rPr>
      </w:pPr>
    </w:p>
    <w:p w14:paraId="29F67917" w14:textId="77777777" w:rsidR="005276A0" w:rsidRDefault="005276A0">
      <w:pPr>
        <w:pStyle w:val="TextBody"/>
        <w:rPr>
          <w:rFonts w:ascii="URWPalladioL" w:hAnsi="URWPalladioL"/>
        </w:rPr>
      </w:pPr>
    </w:p>
    <w:p w14:paraId="6F903BF2" w14:textId="77777777" w:rsidR="009920A0" w:rsidRDefault="009920A0">
      <w:pPr>
        <w:pStyle w:val="TextBody"/>
        <w:rPr>
          <w:rFonts w:ascii="URWPalladioL" w:hAnsi="URWPalladioL" w:hint="eastAsia"/>
        </w:rPr>
      </w:pPr>
    </w:p>
    <w:p w14:paraId="0B58B5E4" w14:textId="77777777" w:rsidR="009920A0" w:rsidRDefault="00C93329">
      <w:pPr>
        <w:pStyle w:val="TextBody"/>
        <w:rPr>
          <w:rFonts w:ascii="URWPalladioL" w:hAnsi="URWPalladioL" w:hint="eastAsia"/>
          <w:b/>
        </w:rPr>
      </w:pPr>
      <w:r>
        <w:rPr>
          <w:rFonts w:ascii="URWPalladioL" w:hAnsi="URWPalladioL"/>
          <w:b/>
        </w:rPr>
        <w:lastRenderedPageBreak/>
        <w:t>Representative Results:</w:t>
      </w:r>
    </w:p>
    <w:p w14:paraId="6546B2C9" w14:textId="77777777" w:rsidR="009920A0" w:rsidRDefault="009920A0">
      <w:pPr>
        <w:pStyle w:val="TableContents"/>
        <w:jc w:val="center"/>
        <w:rPr>
          <w:rFonts w:ascii="URWPalladioL" w:hAnsi="URWPalladioL" w:hint="eastAsia"/>
        </w:rPr>
      </w:pPr>
    </w:p>
    <w:tbl>
      <w:tblPr>
        <w:tblW w:w="0" w:type="auto"/>
        <w:tblInd w:w="53" w:type="dxa"/>
        <w:tblBorders>
          <w:top w:val="single" w:sz="2" w:space="0" w:color="000001"/>
          <w:left w:val="single" w:sz="2" w:space="0" w:color="000001"/>
          <w:bottom w:val="single" w:sz="2" w:space="0" w:color="000001"/>
          <w:right w:val="nil"/>
          <w:insideH w:val="single" w:sz="2" w:space="0" w:color="000001"/>
          <w:insideV w:val="nil"/>
        </w:tblBorders>
        <w:tblCellMar>
          <w:top w:w="55" w:type="dxa"/>
          <w:left w:w="51" w:type="dxa"/>
          <w:bottom w:w="55" w:type="dxa"/>
          <w:right w:w="55" w:type="dxa"/>
        </w:tblCellMar>
        <w:tblLook w:val="04A0" w:firstRow="1" w:lastRow="0" w:firstColumn="1" w:lastColumn="0" w:noHBand="0" w:noVBand="1"/>
      </w:tblPr>
      <w:tblGrid>
        <w:gridCol w:w="1659"/>
        <w:gridCol w:w="2735"/>
        <w:gridCol w:w="2542"/>
        <w:gridCol w:w="3035"/>
      </w:tblGrid>
      <w:tr w:rsidR="009920A0" w14:paraId="1848116E" w14:textId="77777777">
        <w:tc>
          <w:tcPr>
            <w:tcW w:w="1659" w:type="dxa"/>
            <w:tcBorders>
              <w:top w:val="single" w:sz="2" w:space="0" w:color="000001"/>
              <w:left w:val="single" w:sz="2" w:space="0" w:color="000001"/>
              <w:bottom w:val="single" w:sz="2" w:space="0" w:color="000001"/>
              <w:right w:val="nil"/>
            </w:tcBorders>
            <w:shd w:val="clear" w:color="auto" w:fill="FFFFFF"/>
            <w:tcMar>
              <w:left w:w="51" w:type="dxa"/>
            </w:tcMar>
          </w:tcPr>
          <w:p w14:paraId="6445A362" w14:textId="77777777" w:rsidR="009920A0" w:rsidRDefault="00C93329">
            <w:pPr>
              <w:pStyle w:val="TableContents"/>
              <w:jc w:val="center"/>
              <w:rPr>
                <w:rFonts w:ascii="URWPalladioL" w:hAnsi="URWPalladioL" w:hint="eastAsia"/>
              </w:rPr>
            </w:pPr>
            <w:r>
              <w:rPr>
                <w:rFonts w:ascii="URWPalladioL" w:hAnsi="URWPalladioL"/>
              </w:rPr>
              <w:t>Mass</w:t>
            </w:r>
          </w:p>
          <w:p w14:paraId="5E99C2B0" w14:textId="77777777" w:rsidR="009920A0" w:rsidRDefault="00C93329">
            <w:pPr>
              <w:pStyle w:val="TableContents"/>
              <w:jc w:val="center"/>
              <w:rPr>
                <w:rFonts w:ascii="URWPalladioL" w:hAnsi="URWPalladioL" w:hint="eastAsia"/>
              </w:rPr>
            </w:pPr>
            <w:r>
              <w:rPr>
                <w:rFonts w:ascii="URWPalladioL" w:hAnsi="URWPalladioL"/>
              </w:rPr>
              <w:t>(g)</w:t>
            </w:r>
          </w:p>
        </w:tc>
        <w:tc>
          <w:tcPr>
            <w:tcW w:w="2735" w:type="dxa"/>
            <w:tcBorders>
              <w:top w:val="single" w:sz="2" w:space="0" w:color="000001"/>
              <w:left w:val="single" w:sz="2" w:space="0" w:color="000001"/>
              <w:bottom w:val="single" w:sz="2" w:space="0" w:color="000001"/>
              <w:right w:val="nil"/>
            </w:tcBorders>
            <w:shd w:val="clear" w:color="auto" w:fill="FFFFFF"/>
            <w:tcMar>
              <w:left w:w="51" w:type="dxa"/>
            </w:tcMar>
          </w:tcPr>
          <w:p w14:paraId="4BCEBCD8" w14:textId="77777777" w:rsidR="009920A0" w:rsidRDefault="00C93329">
            <w:pPr>
              <w:pStyle w:val="TableContents"/>
              <w:jc w:val="center"/>
              <w:rPr>
                <w:rFonts w:ascii="URWPalladioL" w:hAnsi="URWPalladioL" w:hint="eastAsia"/>
              </w:rPr>
            </w:pPr>
            <w:r>
              <w:rPr>
                <w:rFonts w:ascii="URWPalladioL" w:hAnsi="URWPalladioL"/>
              </w:rPr>
              <w:t>Angular momentum at halfway</w:t>
            </w:r>
          </w:p>
          <w:p w14:paraId="552F7B51" w14:textId="77777777" w:rsidR="009920A0" w:rsidRDefault="00C93329">
            <w:pPr>
              <w:pStyle w:val="TableContents"/>
              <w:jc w:val="center"/>
              <w:rPr>
                <w:rFonts w:ascii="URWPalladioL" w:hAnsi="URWPalladioL" w:hint="eastAsia"/>
              </w:rPr>
            </w:pPr>
            <w:r>
              <w:rPr>
                <w:rFonts w:ascii="URWPalladioL" w:hAnsi="URWPalladioL"/>
              </w:rPr>
              <w:t>(Kg m^2)/s</w:t>
            </w:r>
          </w:p>
        </w:tc>
        <w:tc>
          <w:tcPr>
            <w:tcW w:w="2542" w:type="dxa"/>
            <w:tcBorders>
              <w:top w:val="single" w:sz="2" w:space="0" w:color="000001"/>
              <w:left w:val="single" w:sz="2" w:space="0" w:color="000001"/>
              <w:bottom w:val="single" w:sz="2" w:space="0" w:color="000001"/>
              <w:right w:val="nil"/>
            </w:tcBorders>
            <w:shd w:val="clear" w:color="auto" w:fill="FFFFFF"/>
            <w:tcMar>
              <w:left w:w="51" w:type="dxa"/>
            </w:tcMar>
          </w:tcPr>
          <w:p w14:paraId="199AABE5" w14:textId="77777777" w:rsidR="009920A0" w:rsidRDefault="00C93329">
            <w:pPr>
              <w:pStyle w:val="TableContents"/>
              <w:jc w:val="center"/>
              <w:rPr>
                <w:rFonts w:ascii="URWPalladioL" w:hAnsi="URWPalladioL" w:hint="eastAsia"/>
              </w:rPr>
            </w:pPr>
            <w:r>
              <w:rPr>
                <w:rFonts w:ascii="URWPalladioL" w:hAnsi="URWPalladioL"/>
              </w:rPr>
              <w:t>Angular momentum at bottom</w:t>
            </w:r>
          </w:p>
          <w:p w14:paraId="5DC11F05" w14:textId="77777777" w:rsidR="009920A0" w:rsidRDefault="00C93329">
            <w:pPr>
              <w:pStyle w:val="TableContents"/>
              <w:jc w:val="center"/>
              <w:rPr>
                <w:rFonts w:ascii="URWPalladioL" w:hAnsi="URWPalladioL" w:hint="eastAsia"/>
              </w:rPr>
            </w:pPr>
            <w:r>
              <w:rPr>
                <w:rFonts w:ascii="URWPalladioL" w:hAnsi="URWPalladioL"/>
              </w:rPr>
              <w:t>(Kg m^2)/s</w:t>
            </w:r>
          </w:p>
        </w:tc>
        <w:tc>
          <w:tcPr>
            <w:tcW w:w="3035" w:type="dxa"/>
            <w:tcBorders>
              <w:top w:val="single" w:sz="2" w:space="0" w:color="000001"/>
              <w:left w:val="single" w:sz="2" w:space="0" w:color="000001"/>
              <w:bottom w:val="single" w:sz="2" w:space="0" w:color="000001"/>
              <w:right w:val="single" w:sz="2" w:space="0" w:color="000001"/>
            </w:tcBorders>
            <w:shd w:val="clear" w:color="auto" w:fill="FFFFFF"/>
            <w:tcMar>
              <w:left w:w="51" w:type="dxa"/>
            </w:tcMar>
          </w:tcPr>
          <w:p w14:paraId="54CFF0CF" w14:textId="77777777" w:rsidR="009920A0" w:rsidRDefault="00C93329">
            <w:pPr>
              <w:pStyle w:val="TableContents"/>
              <w:jc w:val="center"/>
              <w:rPr>
                <w:rFonts w:ascii="URWPalladioL" w:hAnsi="URWPalladioL" w:hint="eastAsia"/>
              </w:rPr>
            </w:pPr>
            <w:r>
              <w:rPr>
                <w:rFonts w:ascii="URWPalladioL" w:hAnsi="URWPalladioL"/>
              </w:rPr>
              <w:t>Difference</w:t>
            </w:r>
          </w:p>
          <w:p w14:paraId="485627EA" w14:textId="77777777" w:rsidR="009920A0" w:rsidRDefault="009920A0">
            <w:pPr>
              <w:pStyle w:val="TableContents"/>
              <w:jc w:val="center"/>
              <w:rPr>
                <w:rFonts w:ascii="URWPalladioL" w:hAnsi="URWPalladioL" w:hint="eastAsia"/>
              </w:rPr>
            </w:pPr>
          </w:p>
          <w:p w14:paraId="2C46195F" w14:textId="77777777" w:rsidR="009920A0" w:rsidRDefault="00C93329">
            <w:pPr>
              <w:pStyle w:val="TableContents"/>
              <w:jc w:val="center"/>
              <w:rPr>
                <w:rFonts w:ascii="URWPalladioL" w:hAnsi="URWPalladioL" w:hint="eastAsia"/>
              </w:rPr>
            </w:pPr>
            <w:r>
              <w:rPr>
                <w:rFonts w:ascii="URWPalladioL" w:hAnsi="URWPalladioL"/>
              </w:rPr>
              <w:t>(Kg m^2)/s</w:t>
            </w:r>
          </w:p>
        </w:tc>
      </w:tr>
      <w:tr w:rsidR="009920A0" w14:paraId="4EF7C1B2" w14:textId="77777777">
        <w:tc>
          <w:tcPr>
            <w:tcW w:w="1659" w:type="dxa"/>
            <w:tcBorders>
              <w:top w:val="nil"/>
              <w:left w:val="single" w:sz="2" w:space="0" w:color="000001"/>
              <w:bottom w:val="single" w:sz="2" w:space="0" w:color="000001"/>
              <w:right w:val="nil"/>
            </w:tcBorders>
            <w:shd w:val="clear" w:color="auto" w:fill="FFFFFF"/>
            <w:tcMar>
              <w:left w:w="51" w:type="dxa"/>
            </w:tcMar>
          </w:tcPr>
          <w:p w14:paraId="1FD15A1E" w14:textId="77777777" w:rsidR="009920A0" w:rsidRDefault="00C93329">
            <w:pPr>
              <w:pStyle w:val="TableContents"/>
              <w:jc w:val="center"/>
              <w:rPr>
                <w:rFonts w:ascii="URWPalladioL" w:hAnsi="URWPalladioL" w:hint="eastAsia"/>
              </w:rPr>
            </w:pPr>
            <w:r>
              <w:rPr>
                <w:rFonts w:ascii="URWPalladioL" w:hAnsi="URWPalladioL"/>
              </w:rPr>
              <w:t>200</w:t>
            </w:r>
          </w:p>
        </w:tc>
        <w:tc>
          <w:tcPr>
            <w:tcW w:w="2735" w:type="dxa"/>
            <w:tcBorders>
              <w:top w:val="nil"/>
              <w:left w:val="single" w:sz="2" w:space="0" w:color="000001"/>
              <w:bottom w:val="single" w:sz="2" w:space="0" w:color="000001"/>
              <w:right w:val="nil"/>
            </w:tcBorders>
            <w:shd w:val="clear" w:color="auto" w:fill="FFFFFF"/>
            <w:tcMar>
              <w:left w:w="51" w:type="dxa"/>
            </w:tcMar>
          </w:tcPr>
          <w:p w14:paraId="3D7AEA5E" w14:textId="77777777" w:rsidR="009920A0" w:rsidRDefault="00C93329">
            <w:pPr>
              <w:pStyle w:val="TableContents"/>
              <w:jc w:val="center"/>
              <w:rPr>
                <w:rFonts w:ascii="URWPalladioL" w:hAnsi="URWPalladioL" w:hint="eastAsia"/>
              </w:rPr>
            </w:pPr>
            <w:r>
              <w:rPr>
                <w:rFonts w:ascii="URWPalladioL" w:hAnsi="URWPalladioL"/>
              </w:rPr>
              <w:t>0.29</w:t>
            </w:r>
          </w:p>
        </w:tc>
        <w:tc>
          <w:tcPr>
            <w:tcW w:w="2542" w:type="dxa"/>
            <w:tcBorders>
              <w:top w:val="nil"/>
              <w:left w:val="single" w:sz="2" w:space="0" w:color="000001"/>
              <w:bottom w:val="single" w:sz="2" w:space="0" w:color="000001"/>
              <w:right w:val="nil"/>
            </w:tcBorders>
            <w:shd w:val="clear" w:color="auto" w:fill="FFFFFF"/>
            <w:tcMar>
              <w:left w:w="51" w:type="dxa"/>
            </w:tcMar>
          </w:tcPr>
          <w:p w14:paraId="2F7DFE34" w14:textId="77777777" w:rsidR="009920A0" w:rsidRDefault="00C93329">
            <w:pPr>
              <w:pStyle w:val="TableContents"/>
              <w:jc w:val="center"/>
              <w:rPr>
                <w:rFonts w:ascii="URWPalladioL" w:hAnsi="URWPalladioL" w:hint="eastAsia"/>
              </w:rPr>
            </w:pPr>
            <w:r>
              <w:rPr>
                <w:rFonts w:ascii="URWPalladioL" w:hAnsi="URWPalladioL"/>
              </w:rPr>
              <w:t>0.59</w:t>
            </w:r>
          </w:p>
        </w:tc>
        <w:tc>
          <w:tcPr>
            <w:tcW w:w="3035" w:type="dxa"/>
            <w:tcBorders>
              <w:top w:val="nil"/>
              <w:left w:val="single" w:sz="2" w:space="0" w:color="000001"/>
              <w:bottom w:val="single" w:sz="2" w:space="0" w:color="000001"/>
              <w:right w:val="single" w:sz="2" w:space="0" w:color="000001"/>
            </w:tcBorders>
            <w:shd w:val="clear" w:color="auto" w:fill="FFFFFF"/>
            <w:tcMar>
              <w:left w:w="51" w:type="dxa"/>
            </w:tcMar>
          </w:tcPr>
          <w:p w14:paraId="0F8DD381" w14:textId="77777777" w:rsidR="009920A0" w:rsidRDefault="00C93329">
            <w:pPr>
              <w:pStyle w:val="TableContents"/>
              <w:jc w:val="center"/>
              <w:rPr>
                <w:rFonts w:ascii="URWPalladioL" w:hAnsi="URWPalladioL" w:hint="eastAsia"/>
              </w:rPr>
            </w:pPr>
            <w:r>
              <w:rPr>
                <w:rFonts w:ascii="URWPalladioL" w:hAnsi="URWPalladioL"/>
              </w:rPr>
              <w:t>0.3</w:t>
            </w:r>
          </w:p>
        </w:tc>
      </w:tr>
      <w:tr w:rsidR="009920A0" w14:paraId="6B6D34A0" w14:textId="77777777">
        <w:tc>
          <w:tcPr>
            <w:tcW w:w="1659" w:type="dxa"/>
            <w:tcBorders>
              <w:top w:val="nil"/>
              <w:left w:val="single" w:sz="2" w:space="0" w:color="000001"/>
              <w:bottom w:val="single" w:sz="2" w:space="0" w:color="000001"/>
              <w:right w:val="nil"/>
            </w:tcBorders>
            <w:shd w:val="clear" w:color="auto" w:fill="FFFFFF"/>
            <w:tcMar>
              <w:left w:w="51" w:type="dxa"/>
            </w:tcMar>
          </w:tcPr>
          <w:p w14:paraId="11CEAE98" w14:textId="77777777" w:rsidR="009920A0" w:rsidRDefault="00C93329">
            <w:pPr>
              <w:pStyle w:val="TableContents"/>
              <w:jc w:val="center"/>
              <w:rPr>
                <w:rFonts w:ascii="URWPalladioL" w:hAnsi="URWPalladioL" w:hint="eastAsia"/>
              </w:rPr>
            </w:pPr>
            <w:r>
              <w:rPr>
                <w:rFonts w:ascii="URWPalladioL" w:hAnsi="URWPalladioL"/>
              </w:rPr>
              <w:t>300</w:t>
            </w:r>
          </w:p>
        </w:tc>
        <w:tc>
          <w:tcPr>
            <w:tcW w:w="2735" w:type="dxa"/>
            <w:tcBorders>
              <w:top w:val="nil"/>
              <w:left w:val="single" w:sz="2" w:space="0" w:color="000001"/>
              <w:bottom w:val="single" w:sz="2" w:space="0" w:color="000001"/>
              <w:right w:val="nil"/>
            </w:tcBorders>
            <w:shd w:val="clear" w:color="auto" w:fill="FFFFFF"/>
            <w:tcMar>
              <w:left w:w="51" w:type="dxa"/>
            </w:tcMar>
          </w:tcPr>
          <w:p w14:paraId="410CCA65" w14:textId="77777777" w:rsidR="009920A0" w:rsidRDefault="00C93329">
            <w:pPr>
              <w:pStyle w:val="TableContents"/>
              <w:jc w:val="center"/>
              <w:rPr>
                <w:rFonts w:ascii="URWPalladioL" w:hAnsi="URWPalladioL" w:hint="eastAsia"/>
              </w:rPr>
            </w:pPr>
            <w:r>
              <w:rPr>
                <w:rFonts w:ascii="URWPalladioL" w:hAnsi="URWPalladioL"/>
              </w:rPr>
              <w:t>0.44</w:t>
            </w:r>
          </w:p>
        </w:tc>
        <w:tc>
          <w:tcPr>
            <w:tcW w:w="2542" w:type="dxa"/>
            <w:tcBorders>
              <w:top w:val="nil"/>
              <w:left w:val="single" w:sz="2" w:space="0" w:color="000001"/>
              <w:bottom w:val="single" w:sz="2" w:space="0" w:color="000001"/>
              <w:right w:val="nil"/>
            </w:tcBorders>
            <w:shd w:val="clear" w:color="auto" w:fill="FFFFFF"/>
            <w:tcMar>
              <w:left w:w="51" w:type="dxa"/>
            </w:tcMar>
          </w:tcPr>
          <w:p w14:paraId="22BD61FB" w14:textId="77777777" w:rsidR="009920A0" w:rsidRDefault="00C93329">
            <w:pPr>
              <w:pStyle w:val="TableContents"/>
              <w:jc w:val="center"/>
              <w:rPr>
                <w:rFonts w:ascii="URWPalladioL" w:hAnsi="URWPalladioL" w:hint="eastAsia"/>
              </w:rPr>
            </w:pPr>
            <w:r>
              <w:rPr>
                <w:rFonts w:ascii="URWPalladioL" w:hAnsi="URWPalladioL"/>
              </w:rPr>
              <w:t>0.88</w:t>
            </w:r>
          </w:p>
        </w:tc>
        <w:tc>
          <w:tcPr>
            <w:tcW w:w="3035" w:type="dxa"/>
            <w:tcBorders>
              <w:top w:val="nil"/>
              <w:left w:val="single" w:sz="2" w:space="0" w:color="000001"/>
              <w:bottom w:val="single" w:sz="2" w:space="0" w:color="000001"/>
              <w:right w:val="single" w:sz="2" w:space="0" w:color="000001"/>
            </w:tcBorders>
            <w:shd w:val="clear" w:color="auto" w:fill="FFFFFF"/>
            <w:tcMar>
              <w:left w:w="51" w:type="dxa"/>
            </w:tcMar>
          </w:tcPr>
          <w:p w14:paraId="56649321" w14:textId="77777777" w:rsidR="009920A0" w:rsidRDefault="00C93329">
            <w:pPr>
              <w:pStyle w:val="TableContents"/>
              <w:jc w:val="center"/>
              <w:rPr>
                <w:rFonts w:ascii="URWPalladioL" w:hAnsi="URWPalladioL" w:hint="eastAsia"/>
              </w:rPr>
            </w:pPr>
            <w:r>
              <w:rPr>
                <w:rFonts w:ascii="URWPalladioL" w:hAnsi="URWPalladioL"/>
              </w:rPr>
              <w:t>0.44</w:t>
            </w:r>
          </w:p>
        </w:tc>
      </w:tr>
      <w:tr w:rsidR="009920A0" w14:paraId="330E996E" w14:textId="77777777">
        <w:tc>
          <w:tcPr>
            <w:tcW w:w="1659" w:type="dxa"/>
            <w:tcBorders>
              <w:top w:val="nil"/>
              <w:left w:val="single" w:sz="2" w:space="0" w:color="000001"/>
              <w:bottom w:val="single" w:sz="2" w:space="0" w:color="000001"/>
              <w:right w:val="nil"/>
            </w:tcBorders>
            <w:shd w:val="clear" w:color="auto" w:fill="FFFFFF"/>
            <w:tcMar>
              <w:left w:w="51" w:type="dxa"/>
            </w:tcMar>
          </w:tcPr>
          <w:p w14:paraId="5788BD95" w14:textId="77777777" w:rsidR="009920A0" w:rsidRDefault="00C93329">
            <w:pPr>
              <w:pStyle w:val="TableContents"/>
              <w:jc w:val="center"/>
              <w:rPr>
                <w:rFonts w:ascii="URWPalladioL" w:hAnsi="URWPalladioL" w:hint="eastAsia"/>
              </w:rPr>
            </w:pPr>
            <w:r>
              <w:rPr>
                <w:rFonts w:ascii="URWPalladioL" w:hAnsi="URWPalladioL"/>
              </w:rPr>
              <w:t>400</w:t>
            </w:r>
          </w:p>
        </w:tc>
        <w:tc>
          <w:tcPr>
            <w:tcW w:w="2735" w:type="dxa"/>
            <w:tcBorders>
              <w:top w:val="nil"/>
              <w:left w:val="single" w:sz="2" w:space="0" w:color="000001"/>
              <w:bottom w:val="single" w:sz="2" w:space="0" w:color="000001"/>
              <w:right w:val="nil"/>
            </w:tcBorders>
            <w:shd w:val="clear" w:color="auto" w:fill="FFFFFF"/>
            <w:tcMar>
              <w:left w:w="51" w:type="dxa"/>
            </w:tcMar>
          </w:tcPr>
          <w:p w14:paraId="33DDE6DB" w14:textId="77777777" w:rsidR="009920A0" w:rsidRDefault="00C93329">
            <w:pPr>
              <w:pStyle w:val="TableContents"/>
              <w:jc w:val="center"/>
              <w:rPr>
                <w:rFonts w:ascii="URWPalladioL" w:hAnsi="URWPalladioL" w:hint="eastAsia"/>
              </w:rPr>
            </w:pPr>
            <w:r>
              <w:rPr>
                <w:rFonts w:ascii="URWPalladioL" w:hAnsi="URWPalladioL"/>
              </w:rPr>
              <w:t>0.59</w:t>
            </w:r>
          </w:p>
        </w:tc>
        <w:tc>
          <w:tcPr>
            <w:tcW w:w="2542" w:type="dxa"/>
            <w:tcBorders>
              <w:top w:val="nil"/>
              <w:left w:val="single" w:sz="2" w:space="0" w:color="000001"/>
              <w:bottom w:val="single" w:sz="2" w:space="0" w:color="000001"/>
              <w:right w:val="nil"/>
            </w:tcBorders>
            <w:shd w:val="clear" w:color="auto" w:fill="FFFFFF"/>
            <w:tcMar>
              <w:left w:w="51" w:type="dxa"/>
            </w:tcMar>
          </w:tcPr>
          <w:p w14:paraId="62EE1E59" w14:textId="77777777" w:rsidR="009920A0" w:rsidRDefault="00C93329">
            <w:pPr>
              <w:pStyle w:val="TableContents"/>
              <w:jc w:val="center"/>
              <w:rPr>
                <w:rFonts w:ascii="URWPalladioL" w:hAnsi="URWPalladioL" w:hint="eastAsia"/>
              </w:rPr>
            </w:pPr>
            <w:r>
              <w:rPr>
                <w:rFonts w:ascii="URWPalladioL" w:hAnsi="URWPalladioL"/>
              </w:rPr>
              <w:t>1.18</w:t>
            </w:r>
          </w:p>
        </w:tc>
        <w:tc>
          <w:tcPr>
            <w:tcW w:w="3035" w:type="dxa"/>
            <w:tcBorders>
              <w:top w:val="nil"/>
              <w:left w:val="single" w:sz="2" w:space="0" w:color="000001"/>
              <w:bottom w:val="single" w:sz="2" w:space="0" w:color="000001"/>
              <w:right w:val="single" w:sz="2" w:space="0" w:color="000001"/>
            </w:tcBorders>
            <w:shd w:val="clear" w:color="auto" w:fill="FFFFFF"/>
            <w:tcMar>
              <w:left w:w="51" w:type="dxa"/>
            </w:tcMar>
          </w:tcPr>
          <w:p w14:paraId="640F1E69" w14:textId="77777777" w:rsidR="009920A0" w:rsidRDefault="00C93329">
            <w:pPr>
              <w:pStyle w:val="TableContents"/>
              <w:jc w:val="center"/>
              <w:rPr>
                <w:rFonts w:ascii="URWPalladioL" w:hAnsi="URWPalladioL" w:hint="eastAsia"/>
              </w:rPr>
            </w:pPr>
            <w:r>
              <w:rPr>
                <w:rFonts w:ascii="URWPalladioL" w:hAnsi="URWPalladioL"/>
              </w:rPr>
              <w:t>0.59</w:t>
            </w:r>
          </w:p>
        </w:tc>
      </w:tr>
    </w:tbl>
    <w:p w14:paraId="5220F165" w14:textId="77777777" w:rsidR="009920A0" w:rsidRDefault="009920A0">
      <w:pPr>
        <w:pStyle w:val="TextBody"/>
        <w:rPr>
          <w:rFonts w:ascii="URWPalladioL" w:hAnsi="URWPalladioL" w:hint="eastAsia"/>
        </w:rPr>
      </w:pPr>
    </w:p>
    <w:p w14:paraId="54D980C3" w14:textId="77777777" w:rsidR="009920A0" w:rsidRDefault="00C93329">
      <w:pPr>
        <w:pStyle w:val="TextBody"/>
        <w:rPr>
          <w:rFonts w:ascii="URWPalladioL" w:hAnsi="URWPalladioL" w:hint="eastAsia"/>
        </w:rPr>
      </w:pPr>
      <w:r>
        <w:rPr>
          <w:rFonts w:ascii="URWPalladioL" w:hAnsi="URWPalladioL"/>
        </w:rPr>
        <w:t xml:space="preserve">In part one the theory of </w:t>
      </w:r>
      <w:r>
        <w:rPr>
          <w:rFonts w:ascii="URWPalladioL" w:hAnsi="URWPalladioL"/>
        </w:rPr>
        <w:t>conservation of angular momentum was confirmed as the chair began to rotate when the wheel was flipped over. In part two again the theory of conservation of angular momentum was confirmed as the chair began to spin faster when the weights were brought in a</w:t>
      </w:r>
      <w:r>
        <w:rPr>
          <w:rFonts w:ascii="URWPalladioL" w:hAnsi="URWPalladioL"/>
        </w:rPr>
        <w:t>nd the moment of inertia of the system was reduced. In part three of the lab the increased torque on the spinning rod increased the angular momentum. With all the other quantities being constant the angular momentum increased linearly with time.</w:t>
      </w:r>
    </w:p>
    <w:p w14:paraId="372DA736" w14:textId="77777777" w:rsidR="009920A0" w:rsidRDefault="009920A0">
      <w:pPr>
        <w:pStyle w:val="TextBody"/>
        <w:jc w:val="center"/>
        <w:rPr>
          <w:rFonts w:ascii="URWPalladioL" w:hAnsi="URWPalladioL" w:hint="eastAsia"/>
        </w:rPr>
      </w:pPr>
    </w:p>
    <w:p w14:paraId="6D748B72" w14:textId="77777777" w:rsidR="009920A0" w:rsidRDefault="00C93329">
      <w:pPr>
        <w:pStyle w:val="TextBody"/>
        <w:rPr>
          <w:rFonts w:ascii="URWPalladioL" w:hAnsi="URWPalladioL" w:hint="eastAsia"/>
        </w:rPr>
      </w:pPr>
      <w:r>
        <w:rPr>
          <w:rFonts w:ascii="URWPalladioL" w:hAnsi="URWPalladioL"/>
          <w:b/>
        </w:rPr>
        <w:t xml:space="preserve">Summary: </w:t>
      </w:r>
      <w:r>
        <w:rPr>
          <w:rFonts w:ascii="URWPalladioL" w:hAnsi="URWPalladioL"/>
        </w:rPr>
        <w:t>In this experiment the concept of conservation of momentum was tested in two demonstrations. One in which the direction of angular momentum was conserved and in the other the magnitude was conserved. In the last part of the experiment the effect of a torqu</w:t>
      </w:r>
      <w:r>
        <w:rPr>
          <w:rFonts w:ascii="URWPalladioL" w:hAnsi="URWPalladioL"/>
        </w:rPr>
        <w:t>e on angular momentum was measured.</w:t>
      </w:r>
    </w:p>
    <w:p w14:paraId="2B168389" w14:textId="77777777" w:rsidR="009920A0" w:rsidRDefault="009920A0">
      <w:pPr>
        <w:pStyle w:val="TextBody"/>
        <w:rPr>
          <w:rFonts w:ascii="URWPalladioL" w:hAnsi="URWPalladioL" w:hint="eastAsia"/>
        </w:rPr>
      </w:pPr>
    </w:p>
    <w:p w14:paraId="19C0E0A2" w14:textId="77777777" w:rsidR="009920A0" w:rsidRDefault="00C93329">
      <w:pPr>
        <w:pStyle w:val="TextBody"/>
        <w:rPr>
          <w:rFonts w:ascii="URWPalladioL" w:hAnsi="URWPalladioL" w:hint="eastAsia"/>
          <w:b/>
        </w:rPr>
      </w:pPr>
      <w:r>
        <w:rPr>
          <w:rFonts w:ascii="URWPalladioL" w:hAnsi="URWPalladioL"/>
          <w:b/>
        </w:rPr>
        <w:t xml:space="preserve">Applications: </w:t>
      </w:r>
    </w:p>
    <w:p w14:paraId="177673BB" w14:textId="77777777" w:rsidR="009920A0" w:rsidRDefault="009920A0">
      <w:pPr>
        <w:pStyle w:val="TextBody"/>
        <w:rPr>
          <w:rFonts w:ascii="URWPalladioL" w:hAnsi="URWPalladioL" w:hint="eastAsia"/>
        </w:rPr>
      </w:pPr>
    </w:p>
    <w:p w14:paraId="36428E59" w14:textId="5DC923DA" w:rsidR="009920A0" w:rsidRDefault="00C93329">
      <w:pPr>
        <w:pStyle w:val="TextBody"/>
        <w:rPr>
          <w:rFonts w:ascii="URWPalladioL" w:hAnsi="URWPalladioL" w:hint="eastAsia"/>
        </w:rPr>
      </w:pPr>
      <w:r>
        <w:rPr>
          <w:rFonts w:ascii="URWPalladioL" w:hAnsi="URWPalladioL"/>
        </w:rPr>
        <w:t>Just like in the spinning chair portion of the lab changing</w:t>
      </w:r>
      <w:ins w:id="28" w:author="Aaron Kolski-Andreaco" w:date="2016-08-25T12:53:00Z">
        <w:r>
          <w:rPr>
            <w:rFonts w:ascii="URWPalladioL" w:hAnsi="URWPalladioL"/>
          </w:rPr>
          <w:t>,</w:t>
        </w:r>
      </w:ins>
      <w:r>
        <w:rPr>
          <w:rFonts w:ascii="URWPalladioL" w:hAnsi="URWPalladioL"/>
        </w:rPr>
        <w:t xml:space="preserve"> the moment of inertia of an object can increase or decrease the angular velocity of that object. Figure skaters take advantage of this and wil</w:t>
      </w:r>
      <w:r>
        <w:rPr>
          <w:rFonts w:ascii="URWPalladioL" w:hAnsi="URWPalladioL"/>
        </w:rPr>
        <w:t>l sometimes begin spinning with their arms outstretched and then bring their arms close to their body</w:t>
      </w:r>
      <w:ins w:id="29" w:author="Aaron Kolski-Andreaco" w:date="2016-08-29T16:40:00Z">
        <w:r>
          <w:rPr>
            <w:rFonts w:ascii="URWPalladioL" w:hAnsi="URWPalladioL"/>
          </w:rPr>
          <w:t xml:space="preserve">, </w:t>
        </w:r>
      </w:ins>
      <w:bookmarkStart w:id="30" w:name="_GoBack"/>
      <w:bookmarkEnd w:id="30"/>
      <w:del w:id="31" w:author="Aaron Kolski-Andreaco" w:date="2016-08-29T16:40:00Z">
        <w:r w:rsidDel="00C93329">
          <w:rPr>
            <w:rFonts w:ascii="URWPalladioL" w:hAnsi="URWPalladioL"/>
          </w:rPr>
          <w:delText xml:space="preserve"> </w:delText>
        </w:r>
      </w:del>
      <w:r>
        <w:rPr>
          <w:rFonts w:ascii="URWPalladioL" w:hAnsi="URWPalladioL"/>
        </w:rPr>
        <w:t>which will make them spin much faster.</w:t>
      </w:r>
    </w:p>
    <w:p w14:paraId="325BB5C3" w14:textId="77777777" w:rsidR="009920A0" w:rsidRDefault="009920A0">
      <w:pPr>
        <w:pStyle w:val="TextBody"/>
        <w:rPr>
          <w:rFonts w:ascii="URWPalladioL" w:hAnsi="URWPalladioL" w:hint="eastAsia"/>
        </w:rPr>
      </w:pPr>
    </w:p>
    <w:p w14:paraId="0358D3FC" w14:textId="77777777" w:rsidR="009920A0" w:rsidRDefault="00C93329">
      <w:pPr>
        <w:pStyle w:val="TextBody"/>
        <w:rPr>
          <w:rFonts w:ascii="URWPalladioL" w:hAnsi="URWPalladioL" w:hint="eastAsia"/>
        </w:rPr>
      </w:pPr>
      <w:r>
        <w:rPr>
          <w:rFonts w:ascii="URWPalladioL" w:hAnsi="URWPalladioL"/>
        </w:rPr>
        <w:t>Why is it easier to balance on a bike when it is in motion? The answer is angular momentum. When the wheels are no</w:t>
      </w:r>
      <w:r>
        <w:rPr>
          <w:rFonts w:ascii="URWPalladioL" w:hAnsi="URWPalladioL"/>
        </w:rPr>
        <w:t>t spinning it is easy for the bike to fall over. Once the wheels are in motion they will have some amount of angular momentum. The larger the angular momentum the more torque would be required to change it and so it is harder to tip the bike over.</w:t>
      </w:r>
    </w:p>
    <w:p w14:paraId="01C90B5F" w14:textId="77777777" w:rsidR="009920A0" w:rsidRDefault="009920A0">
      <w:pPr>
        <w:pStyle w:val="TextBody"/>
        <w:rPr>
          <w:rFonts w:ascii="URWPalladioL" w:hAnsi="URWPalladioL" w:hint="eastAsia"/>
        </w:rPr>
      </w:pPr>
    </w:p>
    <w:p w14:paraId="18C5DE0E" w14:textId="77777777" w:rsidR="009920A0" w:rsidRDefault="00C93329">
      <w:pPr>
        <w:pStyle w:val="TextBody"/>
        <w:rPr>
          <w:rFonts w:ascii="URWPalladioL" w:hAnsi="URWPalladioL" w:hint="eastAsia"/>
        </w:rPr>
      </w:pPr>
      <w:r>
        <w:rPr>
          <w:rFonts w:ascii="URWPalladioL" w:hAnsi="URWPalladioL"/>
        </w:rPr>
        <w:t xml:space="preserve">If a </w:t>
      </w:r>
      <w:r>
        <w:rPr>
          <w:rFonts w:ascii="URWPalladioL" w:hAnsi="URWPalladioL"/>
        </w:rPr>
        <w:t>quarterback playing football throws without putting any spin on the ball its flight will be wobbly and might miss its target. To prevent this quarterbacks use their fingers to get the football spinning when they throw it. When the ball is rotating as it fl</w:t>
      </w:r>
      <w:r>
        <w:rPr>
          <w:rFonts w:ascii="URWPalladioL" w:hAnsi="URWPalladioL"/>
        </w:rPr>
        <w:t xml:space="preserve">ies through the air it has angular </w:t>
      </w:r>
      <w:proofErr w:type="gramStart"/>
      <w:r>
        <w:rPr>
          <w:rFonts w:ascii="URWPalladioL" w:hAnsi="URWPalladioL"/>
        </w:rPr>
        <w:t>momentum which</w:t>
      </w:r>
      <w:proofErr w:type="gramEnd"/>
      <w:r>
        <w:rPr>
          <w:rFonts w:ascii="URWPalladioL" w:hAnsi="URWPalladioL"/>
        </w:rPr>
        <w:t xml:space="preserve"> </w:t>
      </w:r>
      <w:r>
        <w:rPr>
          <w:rFonts w:ascii="URWPalladioL" w:hAnsi="URWPalladioL"/>
        </w:rPr>
        <w:lastRenderedPageBreak/>
        <w:t>would require torque to change the direction of the angular momentum. The ball will not wobble or turn over in the air.</w:t>
      </w:r>
    </w:p>
    <w:sectPr w:rsidR="009920A0">
      <w:pgSz w:w="12240" w:h="15840"/>
      <w:pgMar w:top="1134" w:right="1134" w:bottom="1134" w:left="1134" w:header="0" w:footer="0" w:gutter="0"/>
      <w:cols w:space="720"/>
      <w:formProt w:val="0"/>
      <w:docGrid w:linePitch="240" w:charSpace="-6145"/>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6" w:author="Aaron Kolski-Andreaco" w:date="2016-08-25T10:57:00Z" w:initials="AK">
    <w:p w14:paraId="3BDBF267" w14:textId="77777777" w:rsidR="009920A0" w:rsidRDefault="00C93329">
      <w:r>
        <w:t>We need a proper definition for this term.   I looked back at the torque video and it’</w:t>
      </w:r>
      <w:r>
        <w:t xml:space="preserve">s not really given there.    </w:t>
      </w:r>
    </w:p>
  </w:comment>
  <w:comment w:id="16" w:author="Aaron Kolski-Andreaco" w:date="2016-08-25T11:54:00Z" w:initials="AK">
    <w:p w14:paraId="7FEF32CE" w14:textId="77777777" w:rsidR="009920A0" w:rsidRDefault="00C93329">
      <w:r>
        <w:t xml:space="preserve">With a better definition of the moment of inertia, this idea would be more intuitive.   </w:t>
      </w:r>
    </w:p>
  </w:comment>
  <w:comment w:id="18" w:author="Aaron Kolski-Andreaco" w:date="2016-08-25T11:58:00Z" w:initials="AK">
    <w:p w14:paraId="167CFD6D" w14:textId="77777777" w:rsidR="009920A0" w:rsidRDefault="00C93329">
      <w:r>
        <w:t xml:space="preserve">Why are there no torques?   Because the distance of the weights from the axis of rotation has changed?    </w:t>
      </w:r>
    </w:p>
  </w:comment>
  <w:comment w:id="19" w:author="Aaron Kolski-Andreaco" w:date="2016-08-25T13:27:00Z" w:initials="AK">
    <w:p w14:paraId="54130A59" w14:textId="77777777" w:rsidR="009920A0" w:rsidRDefault="00C93329">
      <w:r>
        <w:t xml:space="preserve">Could use a figure legend.  </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Tahoma">
    <w:panose1 w:val="020B06040305040402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Arial">
    <w:panose1 w:val="020B0604020202020204"/>
    <w:charset w:val="00"/>
    <w:family w:val="auto"/>
    <w:pitch w:val="variable"/>
    <w:sig w:usb0="E0002AFF" w:usb1="C0007843" w:usb2="00000009" w:usb3="00000000" w:csb0="000001FF" w:csb1="00000000"/>
  </w:font>
  <w:font w:name="Droid Sans Fallback">
    <w:panose1 w:val="00000000000000000000"/>
    <w:charset w:val="00"/>
    <w:family w:val="roman"/>
    <w:notTrueType/>
    <w:pitch w:val="default"/>
  </w:font>
  <w:font w:name="FreeSans">
    <w:panose1 w:val="00000000000000000000"/>
    <w:charset w:val="00"/>
    <w:family w:val="roman"/>
    <w:notTrueType/>
    <w:pitch w:val="default"/>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URWPalladioL">
    <w:altName w:val="Times New Roman"/>
    <w:charset w:val="01"/>
    <w:family w:val="auto"/>
    <w:pitch w:val="default"/>
  </w:font>
  <w:font w:name="Cambria Math">
    <w:panose1 w:val="02040503050406030204"/>
    <w:charset w:val="00"/>
    <w:family w:val="auto"/>
    <w:pitch w:val="variable"/>
    <w:sig w:usb0="E00002FF" w:usb1="420024FF" w:usb2="00000000"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566FA1"/>
    <w:multiLevelType w:val="multilevel"/>
    <w:tmpl w:val="7328633E"/>
    <w:lvl w:ilvl="0">
      <w:start w:val="2"/>
      <w:numFmt w:val="decimal"/>
      <w:lvlText w:val="%1."/>
      <w:lvlJc w:val="left"/>
      <w:pPr>
        <w:tabs>
          <w:tab w:val="num" w:pos="720"/>
        </w:tabs>
        <w:ind w:left="720" w:hanging="360"/>
      </w:pPr>
    </w:lvl>
    <w:lvl w:ilvl="1">
      <w:start w:val="1"/>
      <w:numFmt w:val="decimal"/>
      <w:suff w:val="space"/>
      <w:lvlText w:val="%1.%2)"/>
      <w:lvlJc w:val="left"/>
      <w:pPr>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nsid w:val="3020769E"/>
    <w:multiLevelType w:val="multilevel"/>
    <w:tmpl w:val="DBE22448"/>
    <w:lvl w:ilvl="0">
      <w:start w:val="1"/>
      <w:numFmt w:val="decimal"/>
      <w:lvlText w:val="%1."/>
      <w:lvlJc w:val="left"/>
      <w:pPr>
        <w:tabs>
          <w:tab w:val="num" w:pos="720"/>
        </w:tabs>
        <w:ind w:left="720" w:hanging="360"/>
      </w:pPr>
    </w:lvl>
    <w:lvl w:ilvl="1">
      <w:start w:val="1"/>
      <w:numFmt w:val="decimal"/>
      <w:suff w:val="space"/>
      <w:lvlText w:val="%1.%2)"/>
      <w:lvlJc w:val="left"/>
      <w:pPr>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465B5F86"/>
    <w:multiLevelType w:val="multilevel"/>
    <w:tmpl w:val="BF1E8E9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62C85284"/>
    <w:multiLevelType w:val="multilevel"/>
    <w:tmpl w:val="BDECA16E"/>
    <w:lvl w:ilvl="0">
      <w:start w:val="3"/>
      <w:numFmt w:val="decimal"/>
      <w:lvlText w:val="%1."/>
      <w:lvlJc w:val="left"/>
      <w:pPr>
        <w:tabs>
          <w:tab w:val="num" w:pos="720"/>
        </w:tabs>
        <w:ind w:left="720" w:hanging="360"/>
      </w:pPr>
    </w:lvl>
    <w:lvl w:ilvl="1">
      <w:start w:val="1"/>
      <w:numFmt w:val="decimal"/>
      <w:suff w:val="space"/>
      <w:lvlText w:val="%1.%2)"/>
      <w:lvlJc w:val="left"/>
      <w:pPr>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9"/>
  <w:characterSpacingControl w:val="doNotCompress"/>
  <w:compat>
    <w:useFELayout/>
    <w:compatSetting w:name="compatibilityMode" w:uri="http://schemas.microsoft.com/office/word" w:val="12"/>
  </w:compat>
  <w:rsids>
    <w:rsidRoot w:val="009920A0"/>
    <w:rsid w:val="005276A0"/>
    <w:rsid w:val="009920A0"/>
    <w:rsid w:val="00C933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DE94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Arial Unicode MS"/>
        <w:sz w:val="24"/>
        <w:szCs w:val="24"/>
        <w:lang w:val="en-US" w:eastAsia="zh-CN" w:bidi="hi-IN"/>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widowControl w:val="0"/>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style>
  <w:style w:type="character" w:customStyle="1" w:styleId="BalloonTextChar">
    <w:name w:val="Balloon Text Char"/>
    <w:basedOn w:val="DefaultParagraphFont"/>
    <w:link w:val="BalloonText"/>
    <w:uiPriority w:val="99"/>
    <w:semiHidden/>
    <w:rsid w:val="00887FBC"/>
    <w:rPr>
      <w:rFonts w:ascii="Tahoma" w:hAnsi="Tahoma" w:cs="Mangal"/>
      <w:sz w:val="16"/>
      <w:szCs w:val="14"/>
    </w:rPr>
  </w:style>
  <w:style w:type="character" w:styleId="CommentReference">
    <w:name w:val="annotation reference"/>
    <w:basedOn w:val="DefaultParagraphFont"/>
    <w:uiPriority w:val="99"/>
    <w:semiHidden/>
    <w:unhideWhenUsed/>
    <w:rsid w:val="00633391"/>
    <w:rPr>
      <w:sz w:val="18"/>
      <w:szCs w:val="18"/>
    </w:rPr>
  </w:style>
  <w:style w:type="character" w:customStyle="1" w:styleId="CommentTextChar">
    <w:name w:val="Comment Text Char"/>
    <w:basedOn w:val="DefaultParagraphFont"/>
    <w:link w:val="CommentText"/>
    <w:uiPriority w:val="99"/>
    <w:semiHidden/>
    <w:rsid w:val="00633391"/>
  </w:style>
  <w:style w:type="character" w:customStyle="1" w:styleId="CommentSubjectChar">
    <w:name w:val="Comment Subject Char"/>
    <w:basedOn w:val="CommentTextChar"/>
    <w:link w:val="CommentSubject"/>
    <w:uiPriority w:val="99"/>
    <w:semiHidden/>
    <w:rsid w:val="00633391"/>
    <w:rPr>
      <w:b/>
      <w:bCs/>
      <w:sz w:val="20"/>
      <w:szCs w:val="20"/>
    </w:rPr>
  </w:style>
  <w:style w:type="paragraph" w:customStyle="1" w:styleId="Heading">
    <w:name w:val="Heading"/>
    <w:basedOn w:val="Normal"/>
    <w:next w:val="TextBody"/>
    <w:pPr>
      <w:keepNext/>
      <w:spacing w:before="240" w:after="120"/>
    </w:pPr>
    <w:rPr>
      <w:rFonts w:ascii="Arial" w:eastAsia="Droid Sans Fallback" w:hAnsi="Arial" w:cs="FreeSans"/>
      <w:sz w:val="28"/>
      <w:szCs w:val="28"/>
    </w:rPr>
  </w:style>
  <w:style w:type="paragraph" w:customStyle="1" w:styleId="TextBody">
    <w:name w:val="Text Body"/>
    <w:basedOn w:val="Normal"/>
    <w:pPr>
      <w:spacing w:after="120" w:line="288" w:lineRule="auto"/>
    </w:pPr>
  </w:style>
  <w:style w:type="paragraph" w:styleId="List">
    <w:name w:val="List"/>
    <w:basedOn w:val="TextBody"/>
    <w:rPr>
      <w:rFonts w:cs="FreeSans"/>
    </w:rPr>
  </w:style>
  <w:style w:type="paragraph" w:styleId="Caption">
    <w:name w:val="caption"/>
    <w:basedOn w:val="Normal"/>
    <w:pPr>
      <w:suppressLineNumbers/>
      <w:spacing w:before="120" w:after="120"/>
    </w:pPr>
    <w:rPr>
      <w:i/>
      <w:iCs/>
    </w:rPr>
  </w:style>
  <w:style w:type="paragraph" w:customStyle="1" w:styleId="Index">
    <w:name w:val="Index"/>
    <w:basedOn w:val="Normal"/>
    <w:pPr>
      <w:suppressLineNumbers/>
    </w:pPr>
    <w:rPr>
      <w:rFonts w:cs="FreeSans"/>
    </w:rPr>
  </w:style>
  <w:style w:type="paragraph" w:customStyle="1" w:styleId="TableContents">
    <w:name w:val="Table Contents"/>
    <w:basedOn w:val="Normal"/>
    <w:pPr>
      <w:suppressLineNumbers/>
    </w:pPr>
  </w:style>
  <w:style w:type="paragraph" w:styleId="BalloonText">
    <w:name w:val="Balloon Text"/>
    <w:basedOn w:val="Normal"/>
    <w:link w:val="BalloonTextChar"/>
    <w:uiPriority w:val="99"/>
    <w:semiHidden/>
    <w:unhideWhenUsed/>
    <w:rsid w:val="00887FBC"/>
    <w:rPr>
      <w:rFonts w:ascii="Tahoma" w:hAnsi="Tahoma" w:cs="Mangal"/>
      <w:sz w:val="16"/>
      <w:szCs w:val="14"/>
    </w:rPr>
  </w:style>
  <w:style w:type="paragraph" w:styleId="CommentText">
    <w:name w:val="annotation text"/>
    <w:basedOn w:val="Normal"/>
    <w:link w:val="CommentTextChar"/>
    <w:uiPriority w:val="99"/>
    <w:semiHidden/>
    <w:unhideWhenUsed/>
    <w:rsid w:val="00633391"/>
  </w:style>
  <w:style w:type="paragraph" w:styleId="CommentSubject">
    <w:name w:val="annotation subject"/>
    <w:basedOn w:val="CommentText"/>
    <w:link w:val="CommentSubjectChar"/>
    <w:uiPriority w:val="99"/>
    <w:semiHidden/>
    <w:unhideWhenUsed/>
    <w:rsid w:val="00633391"/>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comments" Target="comments.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5</Pages>
  <Words>1452</Words>
  <Characters>7440</Characters>
  <Application>Microsoft Macintosh Word</Application>
  <DocSecurity>0</DocSecurity>
  <Lines>140</Lines>
  <Paragraphs>25</Paragraphs>
  <ScaleCrop>false</ScaleCrop>
  <Company>Journal of Visualized Experiments</Company>
  <LinksUpToDate>false</LinksUpToDate>
  <CharactersWithSpaces>8867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Nicholas Timmons</dc:creator>
  <cp:lastModifiedBy>Aaron Kolski-Andreaco</cp:lastModifiedBy>
  <cp:revision>7</cp:revision>
  <dcterms:created xsi:type="dcterms:W3CDTF">2016-08-15T14:06:00Z</dcterms:created>
  <dcterms:modified xsi:type="dcterms:W3CDTF">2016-08-29T20:42:00Z</dcterms:modified>
  <dc:language>en-US</dc:language>
</cp:coreProperties>
</file>